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CBCF72" w14:textId="40166C12" w:rsidR="00396955" w:rsidRPr="00F04C92" w:rsidRDefault="00F04C92" w:rsidP="004B4E62">
      <w:pPr>
        <w:spacing w:after="120"/>
        <w:ind w:right="26"/>
        <w:jc w:val="right"/>
        <w:outlineLvl w:val="0"/>
        <w:rPr>
          <w:rFonts w:ascii="Arial" w:hAnsi="Arial" w:cs="Arial"/>
          <w:b/>
          <w:color w:val="000000" w:themeColor="text1"/>
          <w:sz w:val="20"/>
          <w:szCs w:val="20"/>
        </w:rPr>
      </w:pPr>
      <w:bookmarkStart w:id="0" w:name="_Toc453590554"/>
      <w:r>
        <w:rPr>
          <w:rFonts w:ascii="Arial" w:hAnsi="Arial" w:cs="Arial"/>
          <w:b/>
          <w:color w:val="000000" w:themeColor="text1"/>
          <w:sz w:val="20"/>
          <w:szCs w:val="20"/>
        </w:rPr>
        <w:t>Príloha č. 3B</w:t>
      </w:r>
    </w:p>
    <w:p w14:paraId="7C32E4D7" w14:textId="77777777" w:rsidR="001519B7" w:rsidRPr="003C6DE1" w:rsidRDefault="001519B7" w:rsidP="004B4E62">
      <w:pPr>
        <w:tabs>
          <w:tab w:val="left" w:pos="13041"/>
        </w:tabs>
        <w:spacing w:after="0" w:line="288" w:lineRule="auto"/>
        <w:ind w:right="26"/>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 xml:space="preserve">Spôsob vyhodnotenia kritérií </w:t>
      </w:r>
    </w:p>
    <w:p w14:paraId="4782190C" w14:textId="77777777" w:rsidR="001519B7" w:rsidRPr="003C6DE1" w:rsidRDefault="001519B7" w:rsidP="004B4E62">
      <w:pPr>
        <w:widowControl w:val="0"/>
        <w:tabs>
          <w:tab w:val="left" w:pos="13041"/>
        </w:tabs>
        <w:spacing w:after="0" w:line="288" w:lineRule="auto"/>
        <w:ind w:right="26"/>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6507AE75" w14:textId="77777777" w:rsidR="001519B7" w:rsidRPr="005C6079" w:rsidRDefault="001519B7" w:rsidP="004B4E62">
      <w:pPr>
        <w:tabs>
          <w:tab w:val="left" w:pos="13041"/>
        </w:tabs>
        <w:spacing w:after="0" w:line="288" w:lineRule="auto"/>
        <w:ind w:right="26"/>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4942CB53" w14:textId="4D65DD81" w:rsidR="001519B7" w:rsidRDefault="001519B7" w:rsidP="004B4E62">
      <w:pPr>
        <w:tabs>
          <w:tab w:val="left" w:pos="13041"/>
        </w:tabs>
        <w:spacing w:after="120"/>
        <w:ind w:right="26"/>
        <w:jc w:val="center"/>
        <w:outlineLvl w:val="0"/>
        <w:rPr>
          <w:rFonts w:ascii="Arial" w:hAnsi="Arial" w:cs="Arial"/>
          <w:b/>
          <w:color w:val="000000" w:themeColor="text1"/>
          <w:sz w:val="24"/>
          <w:szCs w:val="19"/>
        </w:rPr>
      </w:pPr>
      <w:r w:rsidRPr="005C6079">
        <w:rPr>
          <w:rFonts w:ascii="Arial" w:hAnsi="Arial" w:cs="Arial"/>
          <w:b/>
          <w:color w:val="000000" w:themeColor="text1"/>
          <w:sz w:val="24"/>
          <w:szCs w:val="24"/>
        </w:rPr>
        <w:t>Prioritná os 1</w:t>
      </w:r>
    </w:p>
    <w:p w14:paraId="227EF969" w14:textId="77777777" w:rsidR="001519B7" w:rsidRDefault="001519B7" w:rsidP="0006731B">
      <w:pPr>
        <w:spacing w:after="120"/>
        <w:jc w:val="both"/>
        <w:outlineLvl w:val="0"/>
        <w:rPr>
          <w:rFonts w:ascii="Arial" w:hAnsi="Arial" w:cs="Arial"/>
          <w:b/>
          <w:color w:val="000000" w:themeColor="text1"/>
          <w:sz w:val="24"/>
          <w:szCs w:val="19"/>
        </w:rPr>
      </w:pPr>
    </w:p>
    <w:p w14:paraId="62D996EB" w14:textId="77777777" w:rsidR="0006731B" w:rsidRPr="003C6DE1" w:rsidRDefault="0006731B" w:rsidP="0006731B">
      <w:pPr>
        <w:spacing w:after="120"/>
        <w:jc w:val="both"/>
        <w:outlineLvl w:val="0"/>
        <w:rPr>
          <w:rFonts w:ascii="Arial" w:hAnsi="Arial" w:cs="Arial"/>
          <w:b/>
          <w:color w:val="000000" w:themeColor="text1"/>
          <w:sz w:val="24"/>
          <w:szCs w:val="19"/>
        </w:rPr>
      </w:pPr>
      <w:r w:rsidRPr="003C6DE1">
        <w:rPr>
          <w:rFonts w:ascii="Arial" w:hAnsi="Arial" w:cs="Arial"/>
          <w:b/>
          <w:color w:val="000000" w:themeColor="text1"/>
          <w:sz w:val="24"/>
          <w:szCs w:val="19"/>
        </w:rPr>
        <w:t>Špecifický cieľ 1.2.1 – Zvyšovanie atraktivity a konkurencieschopnosti verejnej osobnej dopravy (časť strategické dokumenty)</w:t>
      </w:r>
      <w:bookmarkEnd w:id="0"/>
    </w:p>
    <w:tbl>
      <w:tblPr>
        <w:tblStyle w:val="TableGrid4"/>
        <w:tblW w:w="5000" w:type="pct"/>
        <w:tblLook w:val="04A0" w:firstRow="1" w:lastRow="0" w:firstColumn="1" w:lastColumn="0" w:noHBand="0" w:noVBand="1"/>
      </w:tblPr>
      <w:tblGrid>
        <w:gridCol w:w="663"/>
        <w:gridCol w:w="2523"/>
        <w:gridCol w:w="4492"/>
        <w:gridCol w:w="1337"/>
        <w:gridCol w:w="1431"/>
        <w:gridCol w:w="4680"/>
      </w:tblGrid>
      <w:tr w:rsidR="0006731B" w:rsidRPr="003C6DE1" w14:paraId="542F1C28" w14:textId="77777777" w:rsidTr="00485420">
        <w:trPr>
          <w:trHeight w:val="397"/>
          <w:tblHeader/>
        </w:trPr>
        <w:tc>
          <w:tcPr>
            <w:tcW w:w="222"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07F95E1" w14:textId="77777777" w:rsidR="0006731B" w:rsidRPr="003C6DE1" w:rsidRDefault="0006731B" w:rsidP="00485420">
            <w:pPr>
              <w:widowControl w:val="0"/>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9A5B0C7" w14:textId="77777777" w:rsidR="0006731B" w:rsidRPr="003C6DE1" w:rsidRDefault="0006731B" w:rsidP="00485420">
            <w:pPr>
              <w:widowControl w:val="0"/>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88"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47BAC8A" w14:textId="77777777" w:rsidR="0006731B" w:rsidRPr="003C6DE1" w:rsidRDefault="0006731B" w:rsidP="00485420">
            <w:pPr>
              <w:widowControl w:val="0"/>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79719B3" w14:textId="77777777" w:rsidR="0006731B" w:rsidRPr="003C6DE1" w:rsidRDefault="0006731B" w:rsidP="00485420">
            <w:pPr>
              <w:widowControl w:val="0"/>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AC1D3B4" w14:textId="77777777" w:rsidR="0006731B" w:rsidRPr="003C6DE1" w:rsidRDefault="0006731B" w:rsidP="00485420">
            <w:pPr>
              <w:widowControl w:val="0"/>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8E3548A" w14:textId="77777777" w:rsidR="0006731B" w:rsidRPr="003C6DE1" w:rsidRDefault="0006731B" w:rsidP="00485420">
            <w:pPr>
              <w:widowControl w:val="0"/>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06731B" w:rsidRPr="003C6DE1" w14:paraId="0F11AB44" w14:textId="77777777" w:rsidTr="00485420">
        <w:tc>
          <w:tcPr>
            <w:tcW w:w="22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580532" w14:textId="77777777" w:rsidR="0006731B" w:rsidRPr="003C6DE1" w:rsidRDefault="0006731B" w:rsidP="00485420">
            <w:pPr>
              <w:widowControl w:val="0"/>
              <w:spacing w:line="269" w:lineRule="exact"/>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778" w:type="pct"/>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CC20C4" w14:textId="77777777" w:rsidR="0006731B" w:rsidRPr="003C6DE1" w:rsidRDefault="0006731B" w:rsidP="00485420">
            <w:pPr>
              <w:rPr>
                <w:rFonts w:ascii="Arial" w:hAnsi="Arial" w:cs="Arial"/>
                <w:color w:val="000000" w:themeColor="text1"/>
                <w:sz w:val="19"/>
                <w:szCs w:val="19"/>
              </w:rPr>
            </w:pPr>
            <w:r w:rsidRPr="003C6DE1">
              <w:rPr>
                <w:rFonts w:ascii="Arial" w:hAnsi="Arial" w:cs="Arial"/>
                <w:b/>
                <w:bCs/>
                <w:color w:val="000000" w:themeColor="text1"/>
                <w:sz w:val="19"/>
                <w:szCs w:val="19"/>
              </w:rPr>
              <w:t>Príspevok navrhovaného projektu k cieľom a výsledkom IROP a PO 1</w:t>
            </w:r>
          </w:p>
        </w:tc>
      </w:tr>
      <w:tr w:rsidR="0006731B" w:rsidRPr="003C6DE1" w14:paraId="5F5CE687" w14:textId="77777777" w:rsidTr="00F4728C">
        <w:trPr>
          <w:trHeight w:val="806"/>
        </w:trPr>
        <w:tc>
          <w:tcPr>
            <w:tcW w:w="222" w:type="pct"/>
            <w:vMerge w:val="restart"/>
            <w:tcBorders>
              <w:top w:val="single" w:sz="4" w:space="0" w:color="auto"/>
              <w:left w:val="single" w:sz="4" w:space="0" w:color="auto"/>
              <w:bottom w:val="single" w:sz="4" w:space="0" w:color="auto"/>
              <w:right w:val="single" w:sz="4" w:space="0" w:color="auto"/>
            </w:tcBorders>
            <w:vAlign w:val="center"/>
            <w:hideMark/>
          </w:tcPr>
          <w:p w14:paraId="33E3FBB0" w14:textId="77777777" w:rsidR="0006731B" w:rsidRPr="003C6DE1" w:rsidRDefault="0006731B" w:rsidP="00EA482D">
            <w:pPr>
              <w:spacing w:line="288" w:lineRule="auto"/>
              <w:contextualSpacing/>
              <w:jc w:val="center"/>
              <w:rPr>
                <w:rFonts w:ascii="Arial" w:hAnsi="Arial" w:cs="Arial"/>
                <w:color w:val="000000" w:themeColor="text1"/>
                <w:sz w:val="19"/>
                <w:szCs w:val="19"/>
                <w:highlight w:val="yellow"/>
              </w:rPr>
            </w:pPr>
            <w:r w:rsidRPr="003C6DE1">
              <w:rPr>
                <w:rFonts w:ascii="Arial" w:hAnsi="Arial" w:cs="Arial"/>
                <w:color w:val="000000" w:themeColor="text1"/>
                <w:sz w:val="19"/>
                <w:szCs w:val="19"/>
              </w:rPr>
              <w:t>1.1</w:t>
            </w:r>
          </w:p>
        </w:tc>
        <w:tc>
          <w:tcPr>
            <w:tcW w:w="837" w:type="pct"/>
            <w:vMerge w:val="restart"/>
            <w:tcBorders>
              <w:top w:val="single" w:sz="4" w:space="0" w:color="auto"/>
              <w:left w:val="single" w:sz="4" w:space="0" w:color="auto"/>
              <w:bottom w:val="single" w:sz="4" w:space="0" w:color="auto"/>
              <w:right w:val="single" w:sz="4" w:space="0" w:color="auto"/>
            </w:tcBorders>
            <w:vAlign w:val="center"/>
            <w:hideMark/>
          </w:tcPr>
          <w:p w14:paraId="4C3B7151" w14:textId="77777777" w:rsidR="0006731B" w:rsidRPr="003C6DE1" w:rsidRDefault="0006731B" w:rsidP="00EA482D">
            <w:pPr>
              <w:spacing w:line="288" w:lineRule="auto"/>
              <w:contextualSpacing/>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Súlad projektu s programovou stratégiou IROP</w:t>
            </w:r>
          </w:p>
        </w:tc>
        <w:tc>
          <w:tcPr>
            <w:tcW w:w="1488" w:type="pct"/>
            <w:vMerge w:val="restart"/>
            <w:tcBorders>
              <w:top w:val="single" w:sz="4" w:space="0" w:color="auto"/>
              <w:left w:val="single" w:sz="4" w:space="0" w:color="auto"/>
              <w:bottom w:val="single" w:sz="4" w:space="0" w:color="auto"/>
              <w:right w:val="single" w:sz="4" w:space="0" w:color="auto"/>
            </w:tcBorders>
            <w:vAlign w:val="center"/>
            <w:hideMark/>
          </w:tcPr>
          <w:p w14:paraId="1F771D39" w14:textId="77777777" w:rsidR="0006731B" w:rsidRPr="003C6DE1" w:rsidRDefault="0006731B" w:rsidP="002E63CF">
            <w:pPr>
              <w:spacing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Posudzuje sa súlad projektu s programovou stratégiou IROP, prioritnou osou č. 1 – Bezpečná a ekologická doprava v regiónoch, špecifickým cieľom 1.2.1 - Zvyšovanie atraktivity a konkurencieschopnosti verejnej osobnej dopravy, t.j. súlad s:</w:t>
            </w:r>
          </w:p>
          <w:p w14:paraId="37A8E3A8" w14:textId="77777777" w:rsidR="0006731B" w:rsidRPr="003C6DE1" w:rsidRDefault="0006731B" w:rsidP="002E63CF">
            <w:pPr>
              <w:numPr>
                <w:ilvl w:val="0"/>
                <w:numId w:val="6"/>
              </w:numPr>
              <w:spacing w:line="288" w:lineRule="auto"/>
              <w:ind w:left="415"/>
              <w:contextualSpacing/>
              <w:jc w:val="both"/>
              <w:rPr>
                <w:rFonts w:ascii="Arial" w:eastAsia="Times New Roman" w:hAnsi="Arial" w:cs="Arial"/>
                <w:color w:val="000000" w:themeColor="text1"/>
                <w:sz w:val="19"/>
                <w:szCs w:val="19"/>
                <w:lang w:bidi="en-US"/>
              </w:rPr>
            </w:pPr>
            <w:r w:rsidRPr="003C6DE1">
              <w:rPr>
                <w:rFonts w:ascii="Arial" w:eastAsia="Times New Roman" w:hAnsi="Arial" w:cs="Arial"/>
                <w:color w:val="000000" w:themeColor="text1"/>
                <w:sz w:val="19"/>
                <w:szCs w:val="19"/>
                <w:lang w:bidi="en-US"/>
              </w:rPr>
              <w:t>očakávanými výsledkami;</w:t>
            </w:r>
          </w:p>
          <w:p w14:paraId="6532769A" w14:textId="77777777" w:rsidR="0006731B" w:rsidRPr="003C6DE1" w:rsidRDefault="0006731B" w:rsidP="002E63CF">
            <w:pPr>
              <w:numPr>
                <w:ilvl w:val="0"/>
                <w:numId w:val="6"/>
              </w:numPr>
              <w:spacing w:line="288" w:lineRule="auto"/>
              <w:ind w:left="415"/>
              <w:contextualSpacing/>
              <w:jc w:val="both"/>
              <w:rPr>
                <w:rFonts w:ascii="Arial" w:eastAsia="Times New Roman" w:hAnsi="Arial" w:cs="Arial"/>
                <w:color w:val="000000" w:themeColor="text1"/>
                <w:sz w:val="19"/>
                <w:szCs w:val="19"/>
                <w:lang w:bidi="en-US"/>
              </w:rPr>
            </w:pPr>
            <w:r w:rsidRPr="003C6DE1">
              <w:rPr>
                <w:rFonts w:ascii="Arial" w:eastAsia="Times New Roman" w:hAnsi="Arial" w:cs="Arial"/>
                <w:color w:val="000000" w:themeColor="text1"/>
                <w:sz w:val="19"/>
                <w:szCs w:val="19"/>
                <w:lang w:bidi="en-US"/>
              </w:rPr>
              <w:t>definovanými oprávnenými aktivitami.</w:t>
            </w:r>
          </w:p>
        </w:tc>
        <w:tc>
          <w:tcPr>
            <w:tcW w:w="445" w:type="pct"/>
            <w:vMerge w:val="restart"/>
            <w:tcBorders>
              <w:top w:val="single" w:sz="4" w:space="0" w:color="auto"/>
              <w:left w:val="single" w:sz="4" w:space="0" w:color="auto"/>
              <w:bottom w:val="single" w:sz="4" w:space="0" w:color="auto"/>
              <w:right w:val="single" w:sz="4" w:space="0" w:color="auto"/>
            </w:tcBorders>
            <w:vAlign w:val="center"/>
            <w:hideMark/>
          </w:tcPr>
          <w:p w14:paraId="5BFCD23A" w14:textId="77777777" w:rsidR="0006731B" w:rsidRPr="003C6DE1" w:rsidRDefault="0006731B" w:rsidP="00EA482D">
            <w:pPr>
              <w:spacing w:line="288" w:lineRule="auto"/>
              <w:contextualSpacing/>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58" w:type="pct"/>
            <w:tcBorders>
              <w:top w:val="single" w:sz="4" w:space="0" w:color="auto"/>
              <w:left w:val="single" w:sz="4" w:space="0" w:color="auto"/>
              <w:bottom w:val="single" w:sz="4" w:space="0" w:color="auto"/>
              <w:right w:val="single" w:sz="4" w:space="0" w:color="auto"/>
            </w:tcBorders>
            <w:vAlign w:val="center"/>
          </w:tcPr>
          <w:p w14:paraId="0D19E493" w14:textId="77777777" w:rsidR="0006731B" w:rsidRPr="003C6DE1" w:rsidRDefault="0006731B" w:rsidP="00EA482D">
            <w:pPr>
              <w:widowControl w:val="0"/>
              <w:spacing w:line="288" w:lineRule="auto"/>
              <w:contextualSpacing/>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p w14:paraId="3562854A" w14:textId="77777777" w:rsidR="0006731B" w:rsidRPr="003C6DE1" w:rsidRDefault="0006731B" w:rsidP="00EA482D">
            <w:pPr>
              <w:widowControl w:val="0"/>
              <w:spacing w:line="288" w:lineRule="auto"/>
              <w:contextualSpacing/>
              <w:jc w:val="center"/>
              <w:rPr>
                <w:rFonts w:ascii="Arial" w:eastAsia="Helvetica" w:hAnsi="Arial" w:cs="Arial"/>
                <w:color w:val="000000" w:themeColor="text1"/>
                <w:sz w:val="19"/>
                <w:szCs w:val="19"/>
                <w:u w:color="000000"/>
              </w:rPr>
            </w:pPr>
          </w:p>
        </w:tc>
        <w:tc>
          <w:tcPr>
            <w:tcW w:w="1550" w:type="pct"/>
            <w:tcBorders>
              <w:top w:val="single" w:sz="4" w:space="0" w:color="auto"/>
              <w:left w:val="single" w:sz="4" w:space="0" w:color="auto"/>
              <w:bottom w:val="single" w:sz="4" w:space="0" w:color="auto"/>
              <w:right w:val="single" w:sz="4" w:space="0" w:color="auto"/>
            </w:tcBorders>
            <w:vAlign w:val="center"/>
            <w:hideMark/>
          </w:tcPr>
          <w:p w14:paraId="1FA02FF7" w14:textId="77777777" w:rsidR="0006731B" w:rsidRPr="003C6DE1" w:rsidRDefault="0006731B" w:rsidP="002E63CF">
            <w:pPr>
              <w:spacing w:line="288" w:lineRule="auto"/>
              <w:contextualSpacing/>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Zameranie projektu je v súlade s programovou stratégiou IROP.</w:t>
            </w:r>
          </w:p>
        </w:tc>
      </w:tr>
      <w:tr w:rsidR="0006731B" w:rsidRPr="003C6DE1" w14:paraId="4236D3D5" w14:textId="77777777" w:rsidTr="00485420">
        <w:trPr>
          <w:trHeight w:val="516"/>
        </w:trPr>
        <w:tc>
          <w:tcPr>
            <w:tcW w:w="222" w:type="pct"/>
            <w:vMerge/>
            <w:tcBorders>
              <w:top w:val="single" w:sz="4" w:space="0" w:color="auto"/>
              <w:left w:val="single" w:sz="4" w:space="0" w:color="auto"/>
              <w:bottom w:val="single" w:sz="4" w:space="0" w:color="auto"/>
              <w:right w:val="single" w:sz="4" w:space="0" w:color="auto"/>
            </w:tcBorders>
            <w:vAlign w:val="center"/>
            <w:hideMark/>
          </w:tcPr>
          <w:p w14:paraId="0A04B40B" w14:textId="77777777" w:rsidR="0006731B" w:rsidRPr="003C6DE1" w:rsidRDefault="0006731B" w:rsidP="0012726F">
            <w:pPr>
              <w:spacing w:after="160" w:line="288" w:lineRule="auto"/>
              <w:contextualSpacing/>
              <w:jc w:val="center"/>
              <w:rPr>
                <w:rFonts w:ascii="Arial" w:eastAsiaTheme="minorHAnsi" w:hAnsi="Arial" w:cs="Arial"/>
                <w:color w:val="000000" w:themeColor="text1"/>
                <w:sz w:val="19"/>
                <w:szCs w:val="19"/>
                <w:highlight w:val="yellow"/>
              </w:rPr>
            </w:pPr>
          </w:p>
        </w:tc>
        <w:tc>
          <w:tcPr>
            <w:tcW w:w="837" w:type="pct"/>
            <w:vMerge/>
            <w:tcBorders>
              <w:top w:val="single" w:sz="4" w:space="0" w:color="auto"/>
              <w:left w:val="single" w:sz="4" w:space="0" w:color="auto"/>
              <w:bottom w:val="single" w:sz="4" w:space="0" w:color="auto"/>
              <w:right w:val="single" w:sz="4" w:space="0" w:color="auto"/>
            </w:tcBorders>
            <w:vAlign w:val="center"/>
            <w:hideMark/>
          </w:tcPr>
          <w:p w14:paraId="717BCC28" w14:textId="77777777" w:rsidR="0006731B" w:rsidRPr="003C6DE1" w:rsidRDefault="0006731B" w:rsidP="0012726F">
            <w:pPr>
              <w:spacing w:after="160" w:line="288" w:lineRule="auto"/>
              <w:contextualSpacing/>
              <w:rPr>
                <w:rFonts w:ascii="Arial" w:eastAsia="Helvetica" w:hAnsi="Arial" w:cs="Arial"/>
                <w:color w:val="000000" w:themeColor="text1"/>
                <w:sz w:val="19"/>
                <w:szCs w:val="19"/>
              </w:rPr>
            </w:pPr>
          </w:p>
        </w:tc>
        <w:tc>
          <w:tcPr>
            <w:tcW w:w="1488" w:type="pct"/>
            <w:vMerge/>
            <w:tcBorders>
              <w:top w:val="single" w:sz="4" w:space="0" w:color="auto"/>
              <w:left w:val="single" w:sz="4" w:space="0" w:color="auto"/>
              <w:bottom w:val="single" w:sz="4" w:space="0" w:color="auto"/>
              <w:right w:val="single" w:sz="4" w:space="0" w:color="auto"/>
            </w:tcBorders>
            <w:vAlign w:val="center"/>
            <w:hideMark/>
          </w:tcPr>
          <w:p w14:paraId="35540348" w14:textId="77777777" w:rsidR="0006731B" w:rsidRPr="003C6DE1" w:rsidRDefault="0006731B" w:rsidP="0012726F">
            <w:pPr>
              <w:spacing w:after="160" w:line="288" w:lineRule="auto"/>
              <w:contextualSpacing/>
              <w:rPr>
                <w:rFonts w:ascii="Arial" w:eastAsia="Times New Roman" w:hAnsi="Arial" w:cs="Arial"/>
                <w:color w:val="000000" w:themeColor="text1"/>
                <w:sz w:val="19"/>
                <w:szCs w:val="19"/>
                <w:lang w:bidi="en-US"/>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730EB898" w14:textId="77777777" w:rsidR="0006731B" w:rsidRPr="003C6DE1" w:rsidRDefault="0006731B" w:rsidP="0012726F">
            <w:pPr>
              <w:spacing w:after="160" w:line="288" w:lineRule="auto"/>
              <w:contextualSpacing/>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16CC9E73" w14:textId="77777777" w:rsidR="0006731B" w:rsidRPr="003C6DE1" w:rsidRDefault="0006731B" w:rsidP="0012726F">
            <w:pPr>
              <w:widowControl w:val="0"/>
              <w:spacing w:after="160" w:line="288" w:lineRule="auto"/>
              <w:contextualSpacing/>
              <w:jc w:val="center"/>
              <w:rPr>
                <w:rFonts w:ascii="Arial" w:eastAsiaTheme="minorHAnsi"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550" w:type="pct"/>
            <w:tcBorders>
              <w:top w:val="single" w:sz="4" w:space="0" w:color="auto"/>
              <w:left w:val="single" w:sz="4" w:space="0" w:color="auto"/>
              <w:bottom w:val="single" w:sz="4" w:space="0" w:color="auto"/>
              <w:right w:val="single" w:sz="4" w:space="0" w:color="auto"/>
            </w:tcBorders>
            <w:vAlign w:val="center"/>
            <w:hideMark/>
          </w:tcPr>
          <w:p w14:paraId="42E765BD" w14:textId="77777777" w:rsidR="0006731B" w:rsidRPr="003C6DE1" w:rsidRDefault="0006731B" w:rsidP="002E63CF">
            <w:pPr>
              <w:spacing w:after="160" w:line="288" w:lineRule="auto"/>
              <w:contextualSpacing/>
              <w:jc w:val="both"/>
              <w:rPr>
                <w:rFonts w:ascii="Arial" w:eastAsiaTheme="minorHAnsi" w:hAnsi="Arial" w:cs="Arial"/>
                <w:color w:val="000000" w:themeColor="text1"/>
                <w:sz w:val="19"/>
                <w:szCs w:val="19"/>
              </w:rPr>
            </w:pPr>
            <w:r w:rsidRPr="003C6DE1">
              <w:rPr>
                <w:rFonts w:ascii="Arial" w:eastAsia="Helvetica" w:hAnsi="Arial" w:cs="Arial"/>
                <w:color w:val="000000" w:themeColor="text1"/>
                <w:sz w:val="19"/>
                <w:szCs w:val="19"/>
              </w:rPr>
              <w:t>Zameranie projektu nie je v súlade s programovou stratégiou IROP.</w:t>
            </w:r>
          </w:p>
        </w:tc>
      </w:tr>
    </w:tbl>
    <w:p w14:paraId="5A4B30D9" w14:textId="1D973B6E" w:rsidR="001519B7" w:rsidRPr="003C6DE1" w:rsidRDefault="001519B7" w:rsidP="005635CC">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w:t>
      </w:r>
      <w:r>
        <w:rPr>
          <w:rFonts w:ascii="Arial" w:hAnsi="Arial" w:cs="Arial"/>
          <w:color w:val="000000" w:themeColor="text1"/>
          <w:sz w:val="19"/>
          <w:szCs w:val="19"/>
        </w:rPr>
        <w:t>,</w:t>
      </w:r>
      <w:r w:rsidRPr="003C6DE1">
        <w:rPr>
          <w:rFonts w:ascii="Arial" w:hAnsi="Arial" w:cs="Arial"/>
          <w:color w:val="000000" w:themeColor="text1"/>
          <w:sz w:val="19"/>
          <w:szCs w:val="19"/>
        </w:rPr>
        <w:t>10.1 Aktivity projektu a o</w:t>
      </w:r>
      <w:r w:rsidR="00F04C92">
        <w:rPr>
          <w:rFonts w:ascii="Arial" w:hAnsi="Arial" w:cs="Arial"/>
          <w:color w:val="000000" w:themeColor="text1"/>
          <w:sz w:val="19"/>
          <w:szCs w:val="19"/>
        </w:rPr>
        <w:t>čakávané</w:t>
      </w:r>
      <w:r w:rsidR="00035F1D">
        <w:rPr>
          <w:rFonts w:ascii="Arial" w:hAnsi="Arial" w:cs="Arial"/>
          <w:color w:val="000000" w:themeColor="text1"/>
          <w:sz w:val="19"/>
          <w:szCs w:val="19"/>
        </w:rPr>
        <w:t xml:space="preserve"> merateľné ukazovatele</w:t>
      </w:r>
      <w:r w:rsidRPr="003C6DE1">
        <w:rPr>
          <w:rFonts w:ascii="Arial" w:hAnsi="Arial" w:cs="Arial"/>
          <w:color w:val="000000" w:themeColor="text1"/>
          <w:sz w:val="19"/>
          <w:szCs w:val="19"/>
        </w:rPr>
        <w:t>.</w:t>
      </w:r>
    </w:p>
    <w:p w14:paraId="119DDBDD" w14:textId="77777777" w:rsidR="001519B7" w:rsidRPr="003C6DE1" w:rsidRDefault="001519B7" w:rsidP="005635CC">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plnenie nasledovných oblastí:</w:t>
      </w:r>
    </w:p>
    <w:p w14:paraId="4E173524" w14:textId="5525325E" w:rsidR="001B094E" w:rsidRPr="003C6DE1" w:rsidRDefault="001519B7" w:rsidP="005635CC">
      <w:pPr>
        <w:spacing w:after="0" w:line="288" w:lineRule="auto"/>
        <w:ind w:left="426"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007208E8">
        <w:rPr>
          <w:rFonts w:ascii="Arial" w:hAnsi="Arial" w:cs="Arial"/>
          <w:b/>
          <w:color w:val="000000" w:themeColor="text1"/>
          <w:sz w:val="19"/>
          <w:szCs w:val="19"/>
        </w:rPr>
        <w:t>súlad cieľov</w:t>
      </w:r>
      <w:r w:rsidR="001B094E" w:rsidRPr="003C6DE1">
        <w:rPr>
          <w:rFonts w:ascii="Arial" w:hAnsi="Arial" w:cs="Arial"/>
          <w:b/>
          <w:color w:val="000000" w:themeColor="text1"/>
          <w:sz w:val="19"/>
          <w:szCs w:val="19"/>
        </w:rPr>
        <w:t xml:space="preserve"> projektu </w:t>
      </w:r>
      <w:r w:rsidR="007208E8">
        <w:rPr>
          <w:rFonts w:ascii="Arial" w:hAnsi="Arial" w:cs="Arial"/>
          <w:b/>
          <w:color w:val="000000" w:themeColor="text1"/>
          <w:sz w:val="19"/>
          <w:szCs w:val="19"/>
        </w:rPr>
        <w:t xml:space="preserve">s očakávanými výsledkami IROP </w:t>
      </w:r>
    </w:p>
    <w:p w14:paraId="6B5E9040" w14:textId="2EBB1DD6" w:rsidR="001B094E" w:rsidRPr="003C6DE1" w:rsidRDefault="001B094E" w:rsidP="005635CC">
      <w:pPr>
        <w:spacing w:after="0" w:line="288" w:lineRule="auto"/>
        <w:ind w:left="426"/>
        <w:jc w:val="both"/>
        <w:rPr>
          <w:rFonts w:ascii="Arial" w:hAnsi="Arial" w:cs="Arial"/>
          <w:color w:val="000000" w:themeColor="text1"/>
          <w:sz w:val="19"/>
          <w:szCs w:val="19"/>
        </w:rPr>
      </w:pPr>
      <w:r w:rsidRPr="003C6DE1">
        <w:rPr>
          <w:rFonts w:ascii="Arial" w:hAnsi="Arial" w:cs="Arial"/>
          <w:color w:val="000000" w:themeColor="text1"/>
          <w:sz w:val="19"/>
          <w:szCs w:val="19"/>
        </w:rPr>
        <w:t>Hodnotí sa (áno/nie), či je žiadosť  o NFP svojimi aktivitami konzistentne zameraná na dosiahnutie výsledku ŠC 1.2.1</w:t>
      </w:r>
      <w:r w:rsidR="007208E8">
        <w:rPr>
          <w:rFonts w:ascii="Arial" w:hAnsi="Arial" w:cs="Arial"/>
          <w:color w:val="000000" w:themeColor="text1"/>
          <w:sz w:val="19"/>
          <w:szCs w:val="19"/>
        </w:rPr>
        <w:t xml:space="preserve"> </w:t>
      </w:r>
      <w:r w:rsidR="007208E8" w:rsidRPr="007208E8">
        <w:rPr>
          <w:rFonts w:ascii="Arial" w:hAnsi="Arial" w:cs="Arial"/>
          <w:color w:val="000000" w:themeColor="text1"/>
          <w:sz w:val="19"/>
          <w:szCs w:val="19"/>
        </w:rPr>
        <w:t>Zvyšovanie atraktivity a konkurencieschopnosti verejnej osobnej dopravy (časť strategické dokumenty)</w:t>
      </w:r>
      <w:r w:rsidRPr="003C6DE1">
        <w:rPr>
          <w:rFonts w:ascii="Arial" w:hAnsi="Arial" w:cs="Arial"/>
          <w:color w:val="000000" w:themeColor="text1"/>
          <w:sz w:val="19"/>
          <w:szCs w:val="19"/>
        </w:rPr>
        <w:t xml:space="preserve">, ktorý je definovaný nasledovne: </w:t>
      </w:r>
    </w:p>
    <w:p w14:paraId="25D0CFDA" w14:textId="0F0A2082" w:rsidR="001B094E" w:rsidRPr="003C6DE1" w:rsidRDefault="001B094E" w:rsidP="005635CC">
      <w:pPr>
        <w:pStyle w:val="Odsekzoznamu"/>
        <w:numPr>
          <w:ilvl w:val="0"/>
          <w:numId w:val="8"/>
        </w:numPr>
        <w:spacing w:after="0" w:line="288" w:lineRule="auto"/>
        <w:ind w:left="426" w:firstLine="0"/>
        <w:contextualSpacing w:val="0"/>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efektívnejšie poskytovanie verejnej osobnej dopravy na základe spracovaných plánov udržateľnej mestskej mobility a plánov dopravnej obslužnosti regiónov</w:t>
      </w:r>
      <w:r w:rsidR="0096170D">
        <w:rPr>
          <w:rFonts w:ascii="Arial" w:hAnsi="Arial" w:cs="Arial"/>
          <w:color w:val="000000" w:themeColor="text1"/>
          <w:sz w:val="19"/>
          <w:szCs w:val="19"/>
          <w:lang w:val="sk-SK"/>
        </w:rPr>
        <w:t>.</w:t>
      </w:r>
    </w:p>
    <w:p w14:paraId="56C2A78D" w14:textId="459F97BB" w:rsidR="001B094E" w:rsidRPr="003C6DE1" w:rsidRDefault="001B094E" w:rsidP="005635CC">
      <w:pPr>
        <w:spacing w:after="0" w:line="288" w:lineRule="auto"/>
        <w:ind w:left="426" w:hanging="360"/>
        <w:jc w:val="both"/>
        <w:rPr>
          <w:rFonts w:ascii="Arial" w:hAnsi="Arial" w:cs="Arial"/>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w:t>
      </w:r>
      <w:r w:rsidR="007208E8">
        <w:rPr>
          <w:rFonts w:ascii="Arial" w:hAnsi="Arial" w:cs="Arial"/>
          <w:b/>
          <w:color w:val="000000" w:themeColor="text1"/>
          <w:sz w:val="19"/>
          <w:szCs w:val="19"/>
        </w:rPr>
        <w:t xml:space="preserve">hlavných </w:t>
      </w:r>
      <w:r w:rsidRPr="003C6DE1">
        <w:rPr>
          <w:rFonts w:ascii="Arial" w:hAnsi="Arial" w:cs="Arial"/>
          <w:b/>
          <w:color w:val="000000" w:themeColor="text1"/>
          <w:sz w:val="19"/>
          <w:szCs w:val="19"/>
        </w:rPr>
        <w:t>aktivít projektu s</w:t>
      </w:r>
      <w:r w:rsidR="007208E8">
        <w:rPr>
          <w:rFonts w:ascii="Arial" w:hAnsi="Arial" w:cs="Arial"/>
          <w:b/>
          <w:color w:val="000000" w:themeColor="text1"/>
          <w:sz w:val="19"/>
          <w:szCs w:val="19"/>
        </w:rPr>
        <w:t> definovanými oprávnenými aktivitami IROP</w:t>
      </w:r>
    </w:p>
    <w:p w14:paraId="04A29F66" w14:textId="2A9660E7" w:rsidR="001B094E" w:rsidRPr="003C6DE1" w:rsidRDefault="001B094E" w:rsidP="005635CC">
      <w:pPr>
        <w:spacing w:after="0" w:line="288" w:lineRule="auto"/>
        <w:ind w:left="426"/>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Hodnotí sa (áno/nie), či je žiadosť o NFP </w:t>
      </w:r>
      <w:r w:rsidR="007208E8">
        <w:rPr>
          <w:rFonts w:ascii="Arial" w:hAnsi="Arial" w:cs="Arial"/>
          <w:color w:val="000000" w:themeColor="text1"/>
          <w:sz w:val="19"/>
          <w:szCs w:val="19"/>
        </w:rPr>
        <w:t>v súlade s definovanými oprávnenými aktivitami IROP</w:t>
      </w:r>
      <w:r w:rsidR="000A2025">
        <w:rPr>
          <w:rFonts w:ascii="Arial" w:hAnsi="Arial" w:cs="Arial"/>
          <w:color w:val="000000" w:themeColor="text1"/>
          <w:sz w:val="19"/>
          <w:szCs w:val="19"/>
        </w:rPr>
        <w:t xml:space="preserve"> (pri zachovaní podmienok výzvy ohľadom realizácie jednotlivých aktivít)</w:t>
      </w:r>
      <w:r w:rsidRPr="003C6DE1">
        <w:rPr>
          <w:rFonts w:ascii="Arial" w:hAnsi="Arial" w:cs="Arial"/>
          <w:color w:val="000000" w:themeColor="text1"/>
          <w:sz w:val="19"/>
          <w:szCs w:val="19"/>
        </w:rPr>
        <w:t>:</w:t>
      </w:r>
    </w:p>
    <w:p w14:paraId="6DC9B0FE" w14:textId="68A3BA01" w:rsidR="001B094E" w:rsidRPr="003C6DE1" w:rsidRDefault="001B094E" w:rsidP="005635CC">
      <w:pPr>
        <w:pStyle w:val="Odsekzoznamu"/>
        <w:numPr>
          <w:ilvl w:val="0"/>
          <w:numId w:val="8"/>
        </w:numPr>
        <w:spacing w:after="0" w:line="288" w:lineRule="auto"/>
        <w:ind w:left="709" w:hanging="283"/>
        <w:contextualSpacing w:val="0"/>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spracovanie komplexných strategických dokumentov pre oblasť dopr</w:t>
      </w:r>
      <w:r w:rsidR="0096170D">
        <w:rPr>
          <w:rFonts w:ascii="Arial" w:hAnsi="Arial" w:cs="Arial"/>
          <w:color w:val="000000" w:themeColor="text1"/>
          <w:sz w:val="19"/>
          <w:szCs w:val="19"/>
          <w:lang w:val="sk-SK"/>
        </w:rPr>
        <w:t>avy vrátane nemotorovej dopravy,</w:t>
      </w:r>
    </w:p>
    <w:p w14:paraId="6D97EF2A" w14:textId="3C0FACFD" w:rsidR="001B094E" w:rsidRPr="00173F2A" w:rsidRDefault="001B094E" w:rsidP="005635CC">
      <w:pPr>
        <w:pStyle w:val="Odsekzoznamu"/>
        <w:numPr>
          <w:ilvl w:val="0"/>
          <w:numId w:val="8"/>
        </w:numPr>
        <w:spacing w:after="0" w:line="288" w:lineRule="auto"/>
        <w:ind w:left="709" w:hanging="283"/>
        <w:contextualSpacing w:val="0"/>
        <w:jc w:val="both"/>
        <w:rPr>
          <w:rFonts w:ascii="Arial" w:hAnsi="Arial" w:cs="Arial"/>
          <w:color w:val="000000" w:themeColor="text1"/>
          <w:sz w:val="19"/>
          <w:szCs w:val="19"/>
          <w:lang w:val="sk-SK"/>
        </w:rPr>
      </w:pPr>
      <w:r w:rsidRPr="00173F2A">
        <w:rPr>
          <w:rFonts w:ascii="Arial" w:hAnsi="Arial" w:cs="Arial"/>
          <w:color w:val="000000" w:themeColor="text1"/>
          <w:sz w:val="19"/>
          <w:szCs w:val="19"/>
          <w:lang w:val="sk-SK"/>
        </w:rPr>
        <w:t>spracovanie, resp. aktualizácia strategických dokumentov a územnoplánov</w:t>
      </w:r>
      <w:r w:rsidR="00F4728C">
        <w:rPr>
          <w:rFonts w:ascii="Arial" w:hAnsi="Arial" w:cs="Arial"/>
          <w:color w:val="000000" w:themeColor="text1"/>
          <w:sz w:val="19"/>
          <w:szCs w:val="19"/>
          <w:lang w:val="sk-SK"/>
        </w:rPr>
        <w:t>acích podkladov (plány mobility</w:t>
      </w:r>
      <w:r w:rsidRPr="00173F2A">
        <w:rPr>
          <w:rFonts w:ascii="Arial" w:hAnsi="Arial" w:cs="Arial"/>
          <w:color w:val="000000" w:themeColor="text1"/>
          <w:sz w:val="19"/>
          <w:szCs w:val="19"/>
          <w:lang w:val="sk-SK"/>
        </w:rPr>
        <w:t>, generely do</w:t>
      </w:r>
      <w:r w:rsidR="0096170D">
        <w:rPr>
          <w:rFonts w:ascii="Arial" w:hAnsi="Arial" w:cs="Arial"/>
          <w:color w:val="000000" w:themeColor="text1"/>
          <w:sz w:val="19"/>
          <w:szCs w:val="19"/>
          <w:lang w:val="sk-SK"/>
        </w:rPr>
        <w:t>pravy, plány dopravnej obsluhy).</w:t>
      </w:r>
    </w:p>
    <w:p w14:paraId="78BF17DD" w14:textId="528F71DD" w:rsidR="001B094E" w:rsidRPr="003C6DE1" w:rsidRDefault="00627720" w:rsidP="005635CC">
      <w:pPr>
        <w:spacing w:before="120" w:after="0" w:line="288" w:lineRule="auto"/>
        <w:jc w:val="both"/>
        <w:rPr>
          <w:rFonts w:ascii="Arial" w:hAnsi="Arial" w:cs="Arial"/>
          <w:color w:val="000000" w:themeColor="text1"/>
          <w:sz w:val="19"/>
          <w:szCs w:val="19"/>
        </w:rPr>
      </w:pPr>
      <w:r w:rsidRPr="007B10FC">
        <w:rPr>
          <w:rFonts w:ascii="Arial" w:hAnsi="Arial" w:cs="Arial"/>
          <w:color w:val="000000" w:themeColor="text1"/>
          <w:sz w:val="19"/>
          <w:szCs w:val="19"/>
        </w:rPr>
        <w:t>Ho</w:t>
      </w:r>
      <w:r>
        <w:rPr>
          <w:rFonts w:ascii="Arial" w:hAnsi="Arial" w:cs="Arial"/>
          <w:color w:val="000000" w:themeColor="text1"/>
          <w:sz w:val="19"/>
          <w:szCs w:val="19"/>
        </w:rPr>
        <w:t>dnotiteľ posúdi, či deklarovaný</w:t>
      </w:r>
      <w:r w:rsidRPr="007B10FC">
        <w:rPr>
          <w:rFonts w:ascii="Arial" w:hAnsi="Arial" w:cs="Arial"/>
          <w:color w:val="000000" w:themeColor="text1"/>
          <w:sz w:val="19"/>
          <w:szCs w:val="19"/>
        </w:rPr>
        <w:t xml:space="preserve"> príspevok vyplýva z realizácie konkrétnych aktivít projektu.</w:t>
      </w:r>
      <w:r>
        <w:rPr>
          <w:rFonts w:ascii="Arial" w:hAnsi="Arial" w:cs="Arial"/>
          <w:color w:val="000000" w:themeColor="text1"/>
          <w:sz w:val="19"/>
          <w:szCs w:val="19"/>
        </w:rPr>
        <w:t xml:space="preserve"> V prípade, že na každú čiastkovú otázku bola priradená odpoveď (áno) hodnotiteľ zvolí výsledné hodnotenie (áno). V opačnom prípade (t.j. odpoveď na minimálne 1 čiastkovú otázku je (nie)), hodnotiteľ priradí výslednú odpoveď (nie). </w:t>
      </w: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 a to tak v prípade kladného ako aj negatívneho hodnotenia.</w:t>
      </w:r>
    </w:p>
    <w:tbl>
      <w:tblPr>
        <w:tblStyle w:val="TableGrid4"/>
        <w:tblW w:w="4956" w:type="pct"/>
        <w:tblLayout w:type="fixed"/>
        <w:tblLook w:val="04A0" w:firstRow="1" w:lastRow="0" w:firstColumn="1" w:lastColumn="0" w:noHBand="0" w:noVBand="1"/>
      </w:tblPr>
      <w:tblGrid>
        <w:gridCol w:w="673"/>
        <w:gridCol w:w="2532"/>
        <w:gridCol w:w="4502"/>
        <w:gridCol w:w="1346"/>
        <w:gridCol w:w="1535"/>
        <w:gridCol w:w="4405"/>
      </w:tblGrid>
      <w:tr w:rsidR="00E573FD" w:rsidRPr="003C6DE1" w14:paraId="5259EBD8" w14:textId="77777777" w:rsidTr="005635CC">
        <w:trPr>
          <w:trHeight w:val="397"/>
        </w:trPr>
        <w:tc>
          <w:tcPr>
            <w:tcW w:w="224" w:type="pct"/>
            <w:shd w:val="clear" w:color="auto" w:fill="DEEAF6" w:themeFill="accent1" w:themeFillTint="33"/>
            <w:vAlign w:val="center"/>
            <w:hideMark/>
          </w:tcPr>
          <w:p w14:paraId="600F050E"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4" w:type="pct"/>
            <w:shd w:val="clear" w:color="auto" w:fill="DEEAF6" w:themeFill="accent1" w:themeFillTint="33"/>
            <w:vAlign w:val="center"/>
            <w:hideMark/>
          </w:tcPr>
          <w:p w14:paraId="3B41CC64"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501" w:type="pct"/>
            <w:shd w:val="clear" w:color="auto" w:fill="DEEAF6" w:themeFill="accent1" w:themeFillTint="33"/>
            <w:vAlign w:val="center"/>
            <w:hideMark/>
          </w:tcPr>
          <w:p w14:paraId="664AFE27"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66051899"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12" w:type="pct"/>
            <w:shd w:val="clear" w:color="auto" w:fill="DEEAF6" w:themeFill="accent1" w:themeFillTint="33"/>
            <w:vAlign w:val="center"/>
            <w:hideMark/>
          </w:tcPr>
          <w:p w14:paraId="6C8D9E24"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469" w:type="pct"/>
            <w:shd w:val="clear" w:color="auto" w:fill="DEEAF6" w:themeFill="accent1" w:themeFillTint="33"/>
            <w:vAlign w:val="center"/>
            <w:hideMark/>
          </w:tcPr>
          <w:p w14:paraId="0FF8AEE3"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06731B" w:rsidRPr="003C6DE1" w14:paraId="18204602" w14:textId="77777777" w:rsidTr="005635CC">
        <w:trPr>
          <w:trHeight w:val="597"/>
        </w:trPr>
        <w:tc>
          <w:tcPr>
            <w:tcW w:w="224" w:type="pct"/>
            <w:vMerge w:val="restart"/>
            <w:tcBorders>
              <w:top w:val="single" w:sz="4" w:space="0" w:color="auto"/>
              <w:left w:val="single" w:sz="4" w:space="0" w:color="auto"/>
              <w:right w:val="single" w:sz="4" w:space="0" w:color="auto"/>
            </w:tcBorders>
            <w:vAlign w:val="center"/>
          </w:tcPr>
          <w:p w14:paraId="4C6979DB"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1.2</w:t>
            </w:r>
          </w:p>
        </w:tc>
        <w:tc>
          <w:tcPr>
            <w:tcW w:w="844" w:type="pct"/>
            <w:vMerge w:val="restart"/>
            <w:tcBorders>
              <w:top w:val="single" w:sz="4" w:space="0" w:color="auto"/>
              <w:left w:val="single" w:sz="4" w:space="0" w:color="auto"/>
              <w:right w:val="single" w:sz="4" w:space="0" w:color="auto"/>
            </w:tcBorders>
            <w:vAlign w:val="center"/>
          </w:tcPr>
          <w:p w14:paraId="05749A7B" w14:textId="77777777" w:rsidR="0006731B" w:rsidRPr="003C6DE1" w:rsidRDefault="0006731B" w:rsidP="002E63CF">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Súlad projektu s vypracovanými Metodickými pokynmi k tvorbe plánov udržateľnej mobility</w:t>
            </w:r>
          </w:p>
        </w:tc>
        <w:tc>
          <w:tcPr>
            <w:tcW w:w="1501" w:type="pct"/>
            <w:vMerge w:val="restart"/>
            <w:tcBorders>
              <w:top w:val="single" w:sz="4" w:space="0" w:color="auto"/>
              <w:left w:val="single" w:sz="4" w:space="0" w:color="auto"/>
              <w:right w:val="single" w:sz="4" w:space="0" w:color="auto"/>
            </w:tcBorders>
            <w:vAlign w:val="center"/>
          </w:tcPr>
          <w:p w14:paraId="655724F1" w14:textId="77777777" w:rsidR="0006731B" w:rsidRPr="003C6DE1" w:rsidRDefault="0006731B" w:rsidP="002E63CF">
            <w:pPr>
              <w:spacing w:line="288" w:lineRule="auto"/>
              <w:jc w:val="both"/>
              <w:rPr>
                <w:rFonts w:ascii="Arial" w:eastAsia="Times New Roman" w:hAnsi="Arial" w:cs="Arial"/>
                <w:color w:val="000000" w:themeColor="text1"/>
                <w:sz w:val="19"/>
                <w:szCs w:val="19"/>
                <w:lang w:bidi="en-US"/>
              </w:rPr>
            </w:pPr>
            <w:r w:rsidRPr="003C6DE1">
              <w:rPr>
                <w:rFonts w:ascii="Arial" w:eastAsia="Times New Roman" w:hAnsi="Arial" w:cs="Arial"/>
                <w:color w:val="000000" w:themeColor="text1"/>
                <w:sz w:val="19"/>
                <w:szCs w:val="19"/>
                <w:lang w:bidi="en-US"/>
              </w:rPr>
              <w:t>Posudzuje sa súlad projektu s vypracovanými Metodickými pokynmi k tvorbe plánov udržateľnej mobility</w:t>
            </w:r>
          </w:p>
        </w:tc>
        <w:tc>
          <w:tcPr>
            <w:tcW w:w="449" w:type="pct"/>
            <w:vMerge w:val="restart"/>
            <w:tcBorders>
              <w:top w:val="single" w:sz="4" w:space="0" w:color="auto"/>
              <w:left w:val="single" w:sz="4" w:space="0" w:color="auto"/>
              <w:right w:val="single" w:sz="4" w:space="0" w:color="auto"/>
            </w:tcBorders>
            <w:vAlign w:val="center"/>
          </w:tcPr>
          <w:p w14:paraId="5B311D99"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512" w:type="pct"/>
            <w:tcBorders>
              <w:top w:val="single" w:sz="4" w:space="0" w:color="auto"/>
              <w:left w:val="single" w:sz="4" w:space="0" w:color="auto"/>
              <w:bottom w:val="single" w:sz="4" w:space="0" w:color="auto"/>
              <w:right w:val="single" w:sz="4" w:space="0" w:color="auto"/>
            </w:tcBorders>
            <w:vAlign w:val="center"/>
          </w:tcPr>
          <w:p w14:paraId="06494D94" w14:textId="77777777" w:rsidR="0006731B" w:rsidRPr="003C6DE1" w:rsidRDefault="0006731B" w:rsidP="00EA482D">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p w14:paraId="4531D5D2" w14:textId="77777777" w:rsidR="0006731B" w:rsidRPr="003C6DE1" w:rsidRDefault="0006731B" w:rsidP="00EA482D">
            <w:pPr>
              <w:widowControl w:val="0"/>
              <w:spacing w:line="288" w:lineRule="auto"/>
              <w:jc w:val="center"/>
              <w:rPr>
                <w:rFonts w:ascii="Arial" w:eastAsia="Helvetica" w:hAnsi="Arial" w:cs="Arial"/>
                <w:color w:val="000000" w:themeColor="text1"/>
                <w:sz w:val="19"/>
                <w:szCs w:val="19"/>
                <w:u w:color="000000"/>
              </w:rPr>
            </w:pPr>
          </w:p>
        </w:tc>
        <w:tc>
          <w:tcPr>
            <w:tcW w:w="1469" w:type="pct"/>
            <w:tcBorders>
              <w:top w:val="single" w:sz="4" w:space="0" w:color="auto"/>
              <w:left w:val="single" w:sz="4" w:space="0" w:color="auto"/>
              <w:bottom w:val="single" w:sz="4" w:space="0" w:color="auto"/>
              <w:right w:val="single" w:sz="4" w:space="0" w:color="auto"/>
            </w:tcBorders>
            <w:vAlign w:val="center"/>
          </w:tcPr>
          <w:p w14:paraId="23E4B5D4" w14:textId="513164D8"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rešpektuje princípy uvedené v Metodických pokynoch k tvorbe plánov udržateľnej mobility</w:t>
            </w:r>
            <w:r w:rsidR="00353F8B">
              <w:rPr>
                <w:rFonts w:ascii="Arial" w:eastAsia="Helvetica" w:hAnsi="Arial" w:cs="Arial"/>
                <w:color w:val="000000" w:themeColor="text1"/>
                <w:sz w:val="19"/>
                <w:szCs w:val="19"/>
              </w:rPr>
              <w:t>.</w:t>
            </w:r>
          </w:p>
        </w:tc>
      </w:tr>
      <w:tr w:rsidR="0006731B" w:rsidRPr="003C6DE1" w14:paraId="071968AF" w14:textId="77777777" w:rsidTr="005635CC">
        <w:trPr>
          <w:trHeight w:val="694"/>
        </w:trPr>
        <w:tc>
          <w:tcPr>
            <w:tcW w:w="224" w:type="pct"/>
            <w:vMerge/>
            <w:tcBorders>
              <w:left w:val="single" w:sz="4" w:space="0" w:color="auto"/>
              <w:bottom w:val="single" w:sz="4" w:space="0" w:color="auto"/>
              <w:right w:val="single" w:sz="4" w:space="0" w:color="auto"/>
            </w:tcBorders>
            <w:vAlign w:val="center"/>
          </w:tcPr>
          <w:p w14:paraId="292A72D9"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844" w:type="pct"/>
            <w:vMerge/>
            <w:tcBorders>
              <w:left w:val="single" w:sz="4" w:space="0" w:color="auto"/>
              <w:bottom w:val="single" w:sz="4" w:space="0" w:color="auto"/>
              <w:right w:val="single" w:sz="4" w:space="0" w:color="auto"/>
            </w:tcBorders>
            <w:vAlign w:val="center"/>
          </w:tcPr>
          <w:p w14:paraId="5C84CA8B" w14:textId="77777777" w:rsidR="0006731B" w:rsidRPr="003C6DE1" w:rsidRDefault="0006731B" w:rsidP="0012726F">
            <w:pPr>
              <w:spacing w:after="160" w:line="288" w:lineRule="auto"/>
              <w:rPr>
                <w:rFonts w:ascii="Arial" w:eastAsia="Helvetica" w:hAnsi="Arial" w:cs="Arial"/>
                <w:color w:val="000000" w:themeColor="text1"/>
                <w:sz w:val="19"/>
                <w:szCs w:val="19"/>
              </w:rPr>
            </w:pPr>
          </w:p>
        </w:tc>
        <w:tc>
          <w:tcPr>
            <w:tcW w:w="1501" w:type="pct"/>
            <w:vMerge/>
            <w:tcBorders>
              <w:left w:val="single" w:sz="4" w:space="0" w:color="auto"/>
              <w:bottom w:val="single" w:sz="4" w:space="0" w:color="auto"/>
              <w:right w:val="single" w:sz="4" w:space="0" w:color="auto"/>
            </w:tcBorders>
            <w:vAlign w:val="center"/>
          </w:tcPr>
          <w:p w14:paraId="6D5B1CEC" w14:textId="77777777" w:rsidR="0006731B" w:rsidRPr="003C6DE1" w:rsidRDefault="0006731B" w:rsidP="0012726F">
            <w:pPr>
              <w:spacing w:after="160" w:line="288" w:lineRule="auto"/>
              <w:rPr>
                <w:rFonts w:ascii="Arial" w:eastAsia="Times New Roman" w:hAnsi="Arial" w:cs="Arial"/>
                <w:color w:val="000000" w:themeColor="text1"/>
                <w:sz w:val="19"/>
                <w:szCs w:val="19"/>
                <w:lang w:bidi="en-US"/>
              </w:rPr>
            </w:pPr>
          </w:p>
        </w:tc>
        <w:tc>
          <w:tcPr>
            <w:tcW w:w="449" w:type="pct"/>
            <w:vMerge/>
            <w:tcBorders>
              <w:left w:val="single" w:sz="4" w:space="0" w:color="auto"/>
              <w:bottom w:val="single" w:sz="4" w:space="0" w:color="auto"/>
              <w:right w:val="single" w:sz="4" w:space="0" w:color="auto"/>
            </w:tcBorders>
            <w:vAlign w:val="center"/>
          </w:tcPr>
          <w:p w14:paraId="5B716F30" w14:textId="77777777" w:rsidR="0006731B" w:rsidRPr="003C6DE1" w:rsidRDefault="0006731B" w:rsidP="0012726F">
            <w:pPr>
              <w:spacing w:after="160" w:line="288" w:lineRule="auto"/>
              <w:jc w:val="center"/>
              <w:rPr>
                <w:rFonts w:ascii="Arial" w:eastAsiaTheme="minorHAnsi" w:hAnsi="Arial" w:cs="Arial"/>
                <w:color w:val="000000" w:themeColor="text1"/>
                <w:sz w:val="19"/>
                <w:szCs w:val="19"/>
              </w:rPr>
            </w:pPr>
          </w:p>
        </w:tc>
        <w:tc>
          <w:tcPr>
            <w:tcW w:w="512" w:type="pct"/>
            <w:tcBorders>
              <w:top w:val="single" w:sz="4" w:space="0" w:color="auto"/>
              <w:left w:val="single" w:sz="4" w:space="0" w:color="auto"/>
              <w:bottom w:val="single" w:sz="4" w:space="0" w:color="auto"/>
              <w:right w:val="single" w:sz="4" w:space="0" w:color="auto"/>
            </w:tcBorders>
            <w:vAlign w:val="center"/>
          </w:tcPr>
          <w:p w14:paraId="29C35C2E" w14:textId="77777777" w:rsidR="0006731B" w:rsidRPr="003C6DE1" w:rsidRDefault="0006731B" w:rsidP="0012726F">
            <w:pPr>
              <w:widowControl w:val="0"/>
              <w:spacing w:after="160"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469" w:type="pct"/>
            <w:tcBorders>
              <w:top w:val="single" w:sz="4" w:space="0" w:color="auto"/>
              <w:left w:val="single" w:sz="4" w:space="0" w:color="auto"/>
              <w:bottom w:val="single" w:sz="4" w:space="0" w:color="auto"/>
              <w:right w:val="single" w:sz="4" w:space="0" w:color="auto"/>
            </w:tcBorders>
            <w:vAlign w:val="center"/>
          </w:tcPr>
          <w:p w14:paraId="46B41F16" w14:textId="6EF68E1A" w:rsidR="0006731B" w:rsidRPr="003C6DE1" w:rsidRDefault="0006731B" w:rsidP="002E63CF">
            <w:pPr>
              <w:spacing w:after="160"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nerešpektuje princípy uvedené v Metodických pokynoch k tvorbe plánov udržateľnej mobility</w:t>
            </w:r>
            <w:r w:rsidR="00353F8B">
              <w:rPr>
                <w:rFonts w:ascii="Arial" w:eastAsia="Helvetica" w:hAnsi="Arial" w:cs="Arial"/>
                <w:color w:val="000000" w:themeColor="text1"/>
                <w:sz w:val="19"/>
                <w:szCs w:val="19"/>
              </w:rPr>
              <w:t>.</w:t>
            </w:r>
          </w:p>
        </w:tc>
      </w:tr>
    </w:tbl>
    <w:p w14:paraId="2197648D" w14:textId="77777777" w:rsidR="001B094E" w:rsidRPr="003C6DE1" w:rsidRDefault="001B094E"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w:t>
      </w:r>
    </w:p>
    <w:p w14:paraId="47F927E0" w14:textId="77777777" w:rsidR="001B094E" w:rsidRPr="00C011E7" w:rsidRDefault="001B094E" w:rsidP="00BE7DF0">
      <w:pPr>
        <w:tabs>
          <w:tab w:val="left" w:pos="693"/>
          <w:tab w:val="left" w:pos="3307"/>
          <w:tab w:val="left" w:pos="7954"/>
          <w:tab w:val="left" w:pos="9344"/>
          <w:tab w:val="left" w:pos="10774"/>
        </w:tabs>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členenie jednotlivých kapitol dokumentu v súlade s Metodickými pokynmi k tvorbe plánov udržateľnej mobility. Textová časť plánu udržateľnej mobility je pritom </w:t>
      </w:r>
      <w:r w:rsidRPr="005400FB">
        <w:rPr>
          <w:rFonts w:ascii="Arial" w:hAnsi="Arial" w:cs="Arial"/>
          <w:color w:val="000000" w:themeColor="text1"/>
          <w:sz w:val="19"/>
          <w:szCs w:val="19"/>
        </w:rPr>
        <w:t xml:space="preserve">štruktúrovaná minimálne </w:t>
      </w:r>
      <w:r w:rsidRPr="00C011E7">
        <w:rPr>
          <w:rFonts w:ascii="Arial" w:hAnsi="Arial" w:cs="Arial"/>
          <w:color w:val="000000" w:themeColor="text1"/>
          <w:sz w:val="19"/>
          <w:szCs w:val="19"/>
        </w:rPr>
        <w:t>v nasledujúcich kapitolách:</w:t>
      </w:r>
    </w:p>
    <w:p w14:paraId="3C7B8E1F" w14:textId="77777777" w:rsidR="001B094E" w:rsidRPr="00353F8B" w:rsidRDefault="001B094E" w:rsidP="00BE7DF0">
      <w:pPr>
        <w:pStyle w:val="Odsekzoznamu"/>
        <w:numPr>
          <w:ilvl w:val="0"/>
          <w:numId w:val="12"/>
        </w:numPr>
        <w:tabs>
          <w:tab w:val="left" w:pos="693"/>
          <w:tab w:val="left" w:pos="3307"/>
          <w:tab w:val="left" w:pos="7954"/>
          <w:tab w:val="left" w:pos="9344"/>
          <w:tab w:val="left" w:pos="10774"/>
        </w:tabs>
        <w:jc w:val="both"/>
        <w:rPr>
          <w:rFonts w:ascii="Arial" w:hAnsi="Arial" w:cs="Arial"/>
          <w:color w:val="000000" w:themeColor="text1"/>
          <w:sz w:val="19"/>
          <w:szCs w:val="19"/>
          <w:lang w:val="sk-SK"/>
        </w:rPr>
      </w:pPr>
      <w:r w:rsidRPr="00353F8B">
        <w:rPr>
          <w:rFonts w:ascii="Arial" w:hAnsi="Arial" w:cs="Arial"/>
          <w:color w:val="000000" w:themeColor="text1"/>
          <w:sz w:val="19"/>
          <w:szCs w:val="19"/>
          <w:lang w:val="sk-SK"/>
        </w:rPr>
        <w:t>Úvod a priestorový rámec,</w:t>
      </w:r>
    </w:p>
    <w:p w14:paraId="6B081B9E" w14:textId="77777777" w:rsidR="001B094E" w:rsidRPr="00353F8B" w:rsidRDefault="001B094E" w:rsidP="00BE7DF0">
      <w:pPr>
        <w:pStyle w:val="Odsekzoznamu"/>
        <w:numPr>
          <w:ilvl w:val="0"/>
          <w:numId w:val="12"/>
        </w:numPr>
        <w:tabs>
          <w:tab w:val="left" w:pos="693"/>
          <w:tab w:val="left" w:pos="3307"/>
          <w:tab w:val="left" w:pos="7954"/>
          <w:tab w:val="left" w:pos="9344"/>
          <w:tab w:val="left" w:pos="10774"/>
        </w:tabs>
        <w:jc w:val="both"/>
        <w:rPr>
          <w:rFonts w:ascii="Arial" w:hAnsi="Arial" w:cs="Arial"/>
          <w:color w:val="000000" w:themeColor="text1"/>
          <w:sz w:val="19"/>
          <w:szCs w:val="19"/>
          <w:lang w:val="sk-SK"/>
        </w:rPr>
      </w:pPr>
      <w:r w:rsidRPr="00353F8B">
        <w:rPr>
          <w:rFonts w:ascii="Arial" w:hAnsi="Arial" w:cs="Arial"/>
          <w:color w:val="000000" w:themeColor="text1"/>
          <w:sz w:val="19"/>
          <w:szCs w:val="19"/>
          <w:lang w:val="sk-SK"/>
        </w:rPr>
        <w:t>Situačná analýza,</w:t>
      </w:r>
    </w:p>
    <w:p w14:paraId="31186CDE" w14:textId="338CF273" w:rsidR="001B094E" w:rsidRPr="00353F8B" w:rsidRDefault="001B094E" w:rsidP="00BE7DF0">
      <w:pPr>
        <w:pStyle w:val="Odsekzoznamu"/>
        <w:numPr>
          <w:ilvl w:val="0"/>
          <w:numId w:val="12"/>
        </w:numPr>
        <w:tabs>
          <w:tab w:val="left" w:pos="693"/>
          <w:tab w:val="left" w:pos="3307"/>
          <w:tab w:val="left" w:pos="7954"/>
          <w:tab w:val="left" w:pos="9344"/>
          <w:tab w:val="left" w:pos="10774"/>
        </w:tabs>
        <w:jc w:val="both"/>
        <w:rPr>
          <w:rFonts w:ascii="Arial" w:hAnsi="Arial" w:cs="Arial"/>
          <w:color w:val="000000" w:themeColor="text1"/>
          <w:sz w:val="19"/>
          <w:szCs w:val="19"/>
          <w:lang w:val="sk-SK"/>
        </w:rPr>
      </w:pPr>
      <w:r w:rsidRPr="00353F8B">
        <w:rPr>
          <w:rFonts w:ascii="Arial" w:hAnsi="Arial" w:cs="Arial"/>
          <w:color w:val="000000" w:themeColor="text1"/>
          <w:sz w:val="19"/>
          <w:szCs w:val="19"/>
          <w:lang w:val="sk-SK"/>
        </w:rPr>
        <w:t>Návrhová časť</w:t>
      </w:r>
      <w:r w:rsidR="00F200BE">
        <w:rPr>
          <w:rFonts w:ascii="Arial" w:hAnsi="Arial" w:cs="Arial"/>
          <w:color w:val="000000" w:themeColor="text1"/>
          <w:sz w:val="19"/>
          <w:szCs w:val="19"/>
          <w:lang w:val="sk-SK"/>
        </w:rPr>
        <w:t>,</w:t>
      </w:r>
    </w:p>
    <w:p w14:paraId="11154CDB" w14:textId="77777777" w:rsidR="001B094E" w:rsidRPr="00353F8B" w:rsidRDefault="001B094E" w:rsidP="00BE7DF0">
      <w:pPr>
        <w:pStyle w:val="Odsekzoznamu"/>
        <w:numPr>
          <w:ilvl w:val="0"/>
          <w:numId w:val="12"/>
        </w:numPr>
        <w:tabs>
          <w:tab w:val="left" w:pos="693"/>
          <w:tab w:val="left" w:pos="3307"/>
          <w:tab w:val="left" w:pos="7954"/>
          <w:tab w:val="left" w:pos="9344"/>
          <w:tab w:val="left" w:pos="10774"/>
        </w:tabs>
        <w:jc w:val="both"/>
        <w:rPr>
          <w:rFonts w:ascii="Arial" w:hAnsi="Arial" w:cs="Arial"/>
          <w:color w:val="000000" w:themeColor="text1"/>
          <w:sz w:val="19"/>
          <w:szCs w:val="19"/>
          <w:lang w:val="sk-SK"/>
        </w:rPr>
      </w:pPr>
      <w:r w:rsidRPr="00353F8B">
        <w:rPr>
          <w:rFonts w:ascii="Arial" w:hAnsi="Arial" w:cs="Arial"/>
          <w:color w:val="000000" w:themeColor="text1"/>
          <w:sz w:val="19"/>
          <w:szCs w:val="19"/>
          <w:lang w:val="sk-SK"/>
        </w:rPr>
        <w:t>Monitoring a hodnotenie.</w:t>
      </w:r>
    </w:p>
    <w:p w14:paraId="4D064D37" w14:textId="7932169E" w:rsidR="00A54F2C" w:rsidRPr="003C6DE1" w:rsidRDefault="001B094E" w:rsidP="00BE7DF0">
      <w:pPr>
        <w:tabs>
          <w:tab w:val="left" w:pos="693"/>
          <w:tab w:val="left" w:pos="3307"/>
          <w:tab w:val="left" w:pos="7954"/>
          <w:tab w:val="left" w:pos="9344"/>
          <w:tab w:val="left" w:pos="10774"/>
        </w:tabs>
        <w:jc w:val="both"/>
        <w:rPr>
          <w:rFonts w:ascii="Arial" w:hAnsi="Arial" w:cs="Arial"/>
          <w:color w:val="000000" w:themeColor="text1"/>
          <w:sz w:val="19"/>
          <w:szCs w:val="19"/>
        </w:rPr>
      </w:pPr>
      <w:r w:rsidRPr="003C6DE1">
        <w:rPr>
          <w:rFonts w:ascii="Arial" w:hAnsi="Arial" w:cs="Arial"/>
          <w:color w:val="000000" w:themeColor="text1"/>
          <w:sz w:val="19"/>
          <w:szCs w:val="19"/>
        </w:rPr>
        <w:t>Obsah jednotlivých kapitol rešpektuje princípy a členenie uvedené v rámci príslušných kapitol Metodických pokynov k tvorbe plánov udržateľnej mobility.</w:t>
      </w:r>
    </w:p>
    <w:p w14:paraId="05CD22F5" w14:textId="23F3C8B9" w:rsidR="00A54F2C" w:rsidRDefault="001B094E" w:rsidP="00BE7DF0">
      <w:pPr>
        <w:tabs>
          <w:tab w:val="left" w:pos="693"/>
          <w:tab w:val="left" w:pos="3307"/>
          <w:tab w:val="left" w:pos="7954"/>
          <w:tab w:val="left" w:pos="9344"/>
          <w:tab w:val="left" w:pos="10774"/>
        </w:tabs>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 a to tak v prípade kladného ako aj negatívneho hodnotenia.</w:t>
      </w:r>
    </w:p>
    <w:p w14:paraId="54028CF4"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00E66188"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21385FAC"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0ABB04FB"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43BAD8B4"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28D32860" w14:textId="77777777" w:rsidR="005635CC" w:rsidRDefault="005635CC" w:rsidP="00BE7DF0">
      <w:pPr>
        <w:tabs>
          <w:tab w:val="left" w:pos="693"/>
          <w:tab w:val="left" w:pos="3307"/>
          <w:tab w:val="left" w:pos="7954"/>
          <w:tab w:val="left" w:pos="9344"/>
          <w:tab w:val="left" w:pos="10774"/>
        </w:tabs>
        <w:jc w:val="both"/>
        <w:rPr>
          <w:rFonts w:ascii="Arial" w:hAnsi="Arial" w:cs="Arial"/>
          <w:color w:val="000000" w:themeColor="text1"/>
          <w:sz w:val="19"/>
          <w:szCs w:val="19"/>
        </w:rPr>
      </w:pPr>
      <w:bookmarkStart w:id="1" w:name="_GoBack"/>
      <w:bookmarkEnd w:id="1"/>
    </w:p>
    <w:p w14:paraId="47C0BA60" w14:textId="77777777" w:rsidR="005635CC" w:rsidRDefault="005635CC"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72184678"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28546048" w14:textId="7E778883" w:rsidR="002E63CF" w:rsidRPr="003C6DE1" w:rsidRDefault="00E903A2" w:rsidP="00E903A2">
      <w:pPr>
        <w:tabs>
          <w:tab w:val="left" w:pos="3307"/>
        </w:tabs>
        <w:jc w:val="both"/>
        <w:rPr>
          <w:rFonts w:ascii="Arial" w:hAnsi="Arial" w:cs="Arial"/>
          <w:color w:val="000000" w:themeColor="text1"/>
          <w:sz w:val="19"/>
          <w:szCs w:val="19"/>
        </w:rPr>
      </w:pPr>
      <w:r>
        <w:rPr>
          <w:rFonts w:ascii="Arial" w:hAnsi="Arial" w:cs="Arial"/>
          <w:color w:val="000000" w:themeColor="text1"/>
          <w:sz w:val="19"/>
          <w:szCs w:val="19"/>
        </w:rPr>
        <w:tab/>
      </w:r>
    </w:p>
    <w:tbl>
      <w:tblPr>
        <w:tblStyle w:val="TableGrid4"/>
        <w:tblW w:w="5000" w:type="pct"/>
        <w:tblLook w:val="04A0" w:firstRow="1" w:lastRow="0" w:firstColumn="1" w:lastColumn="0" w:noHBand="0" w:noVBand="1"/>
      </w:tblPr>
      <w:tblGrid>
        <w:gridCol w:w="672"/>
        <w:gridCol w:w="14454"/>
      </w:tblGrid>
      <w:tr w:rsidR="0006731B" w:rsidRPr="003C6DE1" w14:paraId="26C2AB71" w14:textId="77777777" w:rsidTr="00485420">
        <w:tc>
          <w:tcPr>
            <w:tcW w:w="22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B4A35C2" w14:textId="77777777" w:rsidR="0006731B" w:rsidRPr="003C6DE1" w:rsidRDefault="0006731B" w:rsidP="00485420">
            <w:pPr>
              <w:widowControl w:val="0"/>
              <w:spacing w:line="269" w:lineRule="exact"/>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2.</w:t>
            </w:r>
          </w:p>
        </w:tc>
        <w:tc>
          <w:tcPr>
            <w:tcW w:w="477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8FD4165" w14:textId="77777777" w:rsidR="0006731B" w:rsidRPr="003C6DE1" w:rsidRDefault="0006731B" w:rsidP="00485420">
            <w:pPr>
              <w:rPr>
                <w:rFonts w:ascii="Arial" w:eastAsia="Helvetica"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7EA1CCA6" w14:textId="2034E5F5" w:rsidR="00A54F2C" w:rsidRPr="003C6DE1" w:rsidRDefault="00A54F2C" w:rsidP="002E63CF">
      <w:pPr>
        <w:tabs>
          <w:tab w:val="left" w:pos="693"/>
        </w:tabs>
        <w:spacing w:after="0"/>
        <w:rPr>
          <w:rFonts w:ascii="Arial" w:hAnsi="Arial" w:cs="Arial"/>
          <w:b/>
          <w:bCs/>
          <w:color w:val="000000" w:themeColor="text1"/>
          <w:sz w:val="19"/>
          <w:szCs w:val="19"/>
        </w:rPr>
      </w:pPr>
    </w:p>
    <w:tbl>
      <w:tblPr>
        <w:tblStyle w:val="TableGrid4"/>
        <w:tblW w:w="5000" w:type="pct"/>
        <w:tblLayout w:type="fixed"/>
        <w:tblLook w:val="04A0" w:firstRow="1" w:lastRow="0" w:firstColumn="1" w:lastColumn="0" w:noHBand="0" w:noVBand="1"/>
      </w:tblPr>
      <w:tblGrid>
        <w:gridCol w:w="671"/>
        <w:gridCol w:w="2269"/>
        <w:gridCol w:w="3422"/>
        <w:gridCol w:w="1346"/>
        <w:gridCol w:w="1534"/>
        <w:gridCol w:w="5884"/>
      </w:tblGrid>
      <w:tr w:rsidR="002E63CF" w:rsidRPr="003C6DE1" w14:paraId="2412B2A4" w14:textId="77777777" w:rsidTr="002E63CF">
        <w:trPr>
          <w:trHeight w:val="397"/>
        </w:trPr>
        <w:tc>
          <w:tcPr>
            <w:tcW w:w="222" w:type="pct"/>
            <w:shd w:val="clear" w:color="auto" w:fill="DEEAF6" w:themeFill="accent1" w:themeFillTint="33"/>
            <w:vAlign w:val="center"/>
            <w:hideMark/>
          </w:tcPr>
          <w:p w14:paraId="0FF8986D"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50" w:type="pct"/>
            <w:shd w:val="clear" w:color="auto" w:fill="DEEAF6" w:themeFill="accent1" w:themeFillTint="33"/>
            <w:vAlign w:val="center"/>
            <w:hideMark/>
          </w:tcPr>
          <w:p w14:paraId="4EFC51DB"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131" w:type="pct"/>
            <w:shd w:val="clear" w:color="auto" w:fill="DEEAF6" w:themeFill="accent1" w:themeFillTint="33"/>
            <w:vAlign w:val="center"/>
            <w:hideMark/>
          </w:tcPr>
          <w:p w14:paraId="40DD2A9B"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5" w:type="pct"/>
            <w:shd w:val="clear" w:color="auto" w:fill="DEEAF6" w:themeFill="accent1" w:themeFillTint="33"/>
            <w:vAlign w:val="center"/>
            <w:hideMark/>
          </w:tcPr>
          <w:p w14:paraId="7FB8534C"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7" w:type="pct"/>
            <w:shd w:val="clear" w:color="auto" w:fill="DEEAF6" w:themeFill="accent1" w:themeFillTint="33"/>
            <w:vAlign w:val="center"/>
            <w:hideMark/>
          </w:tcPr>
          <w:p w14:paraId="5D608664"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946" w:type="pct"/>
            <w:shd w:val="clear" w:color="auto" w:fill="DEEAF6" w:themeFill="accent1" w:themeFillTint="33"/>
            <w:vAlign w:val="center"/>
            <w:hideMark/>
          </w:tcPr>
          <w:p w14:paraId="5B1086DD"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2E63CF" w:rsidRPr="003C6DE1" w14:paraId="1B606060" w14:textId="77777777" w:rsidTr="002E63CF">
        <w:trPr>
          <w:trHeight w:val="1007"/>
        </w:trPr>
        <w:tc>
          <w:tcPr>
            <w:tcW w:w="222" w:type="pct"/>
            <w:vMerge w:val="restart"/>
            <w:tcBorders>
              <w:top w:val="single" w:sz="4" w:space="0" w:color="auto"/>
              <w:left w:val="single" w:sz="4" w:space="0" w:color="auto"/>
              <w:bottom w:val="single" w:sz="4" w:space="0" w:color="auto"/>
              <w:right w:val="single" w:sz="4" w:space="0" w:color="auto"/>
            </w:tcBorders>
            <w:vAlign w:val="center"/>
            <w:hideMark/>
          </w:tcPr>
          <w:p w14:paraId="1537C952"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2.1</w:t>
            </w:r>
          </w:p>
        </w:tc>
        <w:tc>
          <w:tcPr>
            <w:tcW w:w="750" w:type="pct"/>
            <w:vMerge w:val="restart"/>
            <w:tcBorders>
              <w:top w:val="single" w:sz="4" w:space="0" w:color="auto"/>
              <w:left w:val="single" w:sz="4" w:space="0" w:color="auto"/>
              <w:bottom w:val="single" w:sz="4" w:space="0" w:color="auto"/>
              <w:right w:val="single" w:sz="4" w:space="0" w:color="auto"/>
            </w:tcBorders>
            <w:vAlign w:val="center"/>
            <w:hideMark/>
          </w:tcPr>
          <w:p w14:paraId="18331C45" w14:textId="77777777" w:rsidR="0006731B" w:rsidRPr="003C6DE1" w:rsidRDefault="0006731B" w:rsidP="002E63CF">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Vhodnosť a prepojenosť navrhovaných aktivít projektu vo vzťahu k východiskovej situácii a k stanoveným cieľom projektu</w:t>
            </w:r>
          </w:p>
        </w:tc>
        <w:tc>
          <w:tcPr>
            <w:tcW w:w="1131" w:type="pct"/>
            <w:vMerge w:val="restart"/>
            <w:tcBorders>
              <w:top w:val="single" w:sz="4" w:space="0" w:color="auto"/>
              <w:left w:val="single" w:sz="4" w:space="0" w:color="auto"/>
              <w:bottom w:val="single" w:sz="4" w:space="0" w:color="auto"/>
              <w:right w:val="single" w:sz="4" w:space="0" w:color="auto"/>
            </w:tcBorders>
            <w:vAlign w:val="center"/>
            <w:hideMark/>
          </w:tcPr>
          <w:p w14:paraId="7BD02F7F" w14:textId="77777777" w:rsidR="0006731B" w:rsidRPr="003C6DE1" w:rsidRDefault="0006731B" w:rsidP="002E63CF">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445" w:type="pct"/>
            <w:vMerge w:val="restart"/>
            <w:tcBorders>
              <w:top w:val="single" w:sz="4" w:space="0" w:color="auto"/>
              <w:left w:val="single" w:sz="4" w:space="0" w:color="auto"/>
              <w:bottom w:val="single" w:sz="4" w:space="0" w:color="auto"/>
              <w:right w:val="single" w:sz="4" w:space="0" w:color="auto"/>
            </w:tcBorders>
            <w:vAlign w:val="center"/>
            <w:hideMark/>
          </w:tcPr>
          <w:p w14:paraId="7CBB1052"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Bodové</w:t>
            </w:r>
          </w:p>
          <w:p w14:paraId="2F6E1D4A"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kritérium</w:t>
            </w:r>
          </w:p>
        </w:tc>
        <w:tc>
          <w:tcPr>
            <w:tcW w:w="507" w:type="pct"/>
            <w:tcBorders>
              <w:top w:val="single" w:sz="4" w:space="0" w:color="auto"/>
              <w:left w:val="single" w:sz="4" w:space="0" w:color="auto"/>
              <w:bottom w:val="single" w:sz="4" w:space="0" w:color="auto"/>
              <w:right w:val="single" w:sz="4" w:space="0" w:color="auto"/>
            </w:tcBorders>
            <w:vAlign w:val="center"/>
          </w:tcPr>
          <w:p w14:paraId="2E667155"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6</w:t>
            </w:r>
          </w:p>
        </w:tc>
        <w:tc>
          <w:tcPr>
            <w:tcW w:w="1946" w:type="pct"/>
            <w:tcBorders>
              <w:top w:val="single" w:sz="4" w:space="0" w:color="auto"/>
              <w:left w:val="single" w:sz="4" w:space="0" w:color="auto"/>
              <w:bottom w:val="single" w:sz="4" w:space="0" w:color="auto"/>
              <w:right w:val="single" w:sz="4" w:space="0" w:color="auto"/>
            </w:tcBorders>
            <w:vAlign w:val="center"/>
            <w:hideMark/>
          </w:tcPr>
          <w:p w14:paraId="2B168E5D"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2E63CF" w:rsidRPr="003C6DE1" w14:paraId="34F726D6" w14:textId="77777777" w:rsidTr="002E63CF">
        <w:trPr>
          <w:trHeight w:val="1441"/>
        </w:trPr>
        <w:tc>
          <w:tcPr>
            <w:tcW w:w="222" w:type="pct"/>
            <w:vMerge/>
            <w:tcBorders>
              <w:top w:val="single" w:sz="4" w:space="0" w:color="auto"/>
              <w:left w:val="single" w:sz="4" w:space="0" w:color="auto"/>
              <w:bottom w:val="single" w:sz="4" w:space="0" w:color="auto"/>
              <w:right w:val="single" w:sz="4" w:space="0" w:color="auto"/>
            </w:tcBorders>
            <w:vAlign w:val="center"/>
            <w:hideMark/>
          </w:tcPr>
          <w:p w14:paraId="5B5E0D81"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750" w:type="pct"/>
            <w:vMerge/>
            <w:tcBorders>
              <w:top w:val="single" w:sz="4" w:space="0" w:color="auto"/>
              <w:left w:val="single" w:sz="4" w:space="0" w:color="auto"/>
              <w:bottom w:val="single" w:sz="4" w:space="0" w:color="auto"/>
              <w:right w:val="single" w:sz="4" w:space="0" w:color="auto"/>
            </w:tcBorders>
            <w:vAlign w:val="center"/>
            <w:hideMark/>
          </w:tcPr>
          <w:p w14:paraId="4238E468"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1131" w:type="pct"/>
            <w:vMerge/>
            <w:tcBorders>
              <w:top w:val="single" w:sz="4" w:space="0" w:color="auto"/>
              <w:left w:val="single" w:sz="4" w:space="0" w:color="auto"/>
              <w:bottom w:val="single" w:sz="4" w:space="0" w:color="auto"/>
              <w:right w:val="single" w:sz="4" w:space="0" w:color="auto"/>
            </w:tcBorders>
            <w:vAlign w:val="center"/>
            <w:hideMark/>
          </w:tcPr>
          <w:p w14:paraId="1B9F3BC1"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46C42A03"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507" w:type="pct"/>
            <w:tcBorders>
              <w:top w:val="single" w:sz="4" w:space="0" w:color="auto"/>
              <w:left w:val="single" w:sz="4" w:space="0" w:color="auto"/>
              <w:bottom w:val="single" w:sz="4" w:space="0" w:color="auto"/>
              <w:right w:val="single" w:sz="4" w:space="0" w:color="auto"/>
            </w:tcBorders>
            <w:vAlign w:val="center"/>
          </w:tcPr>
          <w:p w14:paraId="6E8C9931"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3</w:t>
            </w:r>
          </w:p>
        </w:tc>
        <w:tc>
          <w:tcPr>
            <w:tcW w:w="1946" w:type="pct"/>
            <w:tcBorders>
              <w:top w:val="single" w:sz="4" w:space="0" w:color="auto"/>
              <w:left w:val="single" w:sz="4" w:space="0" w:color="auto"/>
              <w:bottom w:val="single" w:sz="4" w:space="0" w:color="auto"/>
              <w:right w:val="single" w:sz="4" w:space="0" w:color="auto"/>
            </w:tcBorders>
            <w:vAlign w:val="center"/>
            <w:hideMark/>
          </w:tcPr>
          <w:p w14:paraId="22DDE06B"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projekt neobsahuje aktivity, ktoré by boli vhodné pre jeho realizáciu. Nedostatky nie sú závažného charakteru, neohrozujú jeho úspešnú realizáciu. </w:t>
            </w:r>
          </w:p>
        </w:tc>
      </w:tr>
      <w:tr w:rsidR="002E63CF" w:rsidRPr="003C6DE1" w14:paraId="6E0D48AE" w14:textId="77777777" w:rsidTr="002E63CF">
        <w:trPr>
          <w:trHeight w:val="1038"/>
        </w:trPr>
        <w:tc>
          <w:tcPr>
            <w:tcW w:w="222" w:type="pct"/>
            <w:vMerge/>
            <w:tcBorders>
              <w:top w:val="single" w:sz="4" w:space="0" w:color="auto"/>
              <w:left w:val="single" w:sz="4" w:space="0" w:color="auto"/>
              <w:bottom w:val="single" w:sz="4" w:space="0" w:color="auto"/>
              <w:right w:val="single" w:sz="4" w:space="0" w:color="auto"/>
            </w:tcBorders>
            <w:vAlign w:val="center"/>
            <w:hideMark/>
          </w:tcPr>
          <w:p w14:paraId="0899C1E7"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750" w:type="pct"/>
            <w:vMerge/>
            <w:tcBorders>
              <w:top w:val="single" w:sz="4" w:space="0" w:color="auto"/>
              <w:left w:val="single" w:sz="4" w:space="0" w:color="auto"/>
              <w:bottom w:val="single" w:sz="4" w:space="0" w:color="auto"/>
              <w:right w:val="single" w:sz="4" w:space="0" w:color="auto"/>
            </w:tcBorders>
            <w:vAlign w:val="center"/>
            <w:hideMark/>
          </w:tcPr>
          <w:p w14:paraId="0DB06C73"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1131" w:type="pct"/>
            <w:vMerge/>
            <w:tcBorders>
              <w:top w:val="single" w:sz="4" w:space="0" w:color="auto"/>
              <w:left w:val="single" w:sz="4" w:space="0" w:color="auto"/>
              <w:bottom w:val="single" w:sz="4" w:space="0" w:color="auto"/>
              <w:right w:val="single" w:sz="4" w:space="0" w:color="auto"/>
            </w:tcBorders>
            <w:vAlign w:val="center"/>
            <w:hideMark/>
          </w:tcPr>
          <w:p w14:paraId="443D2DBA"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7A100A04"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507" w:type="pct"/>
            <w:tcBorders>
              <w:top w:val="single" w:sz="4" w:space="0" w:color="auto"/>
              <w:left w:val="single" w:sz="4" w:space="0" w:color="auto"/>
              <w:bottom w:val="single" w:sz="4" w:space="0" w:color="auto"/>
              <w:right w:val="single" w:sz="4" w:space="0" w:color="auto"/>
            </w:tcBorders>
            <w:vAlign w:val="center"/>
            <w:hideMark/>
          </w:tcPr>
          <w:p w14:paraId="545D264D"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0</w:t>
            </w:r>
          </w:p>
        </w:tc>
        <w:tc>
          <w:tcPr>
            <w:tcW w:w="1946" w:type="pct"/>
            <w:tcBorders>
              <w:top w:val="single" w:sz="4" w:space="0" w:color="auto"/>
              <w:left w:val="single" w:sz="4" w:space="0" w:color="auto"/>
              <w:bottom w:val="single" w:sz="4" w:space="0" w:color="auto"/>
              <w:right w:val="single" w:sz="4" w:space="0" w:color="auto"/>
            </w:tcBorders>
            <w:vAlign w:val="center"/>
            <w:hideMark/>
          </w:tcPr>
          <w:p w14:paraId="149332B7"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2B5854F8" w14:textId="7B23DAD8" w:rsidR="001519B7" w:rsidRPr="003C6DE1" w:rsidRDefault="001519B7"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w:t>
      </w:r>
      <w:r w:rsidR="000328B1">
        <w:rPr>
          <w:rFonts w:ascii="Arial" w:hAnsi="Arial" w:cs="Arial"/>
          <w:color w:val="000000" w:themeColor="text1"/>
          <w:sz w:val="19"/>
          <w:szCs w:val="19"/>
        </w:rPr>
        <w:t> </w:t>
      </w:r>
      <w:r w:rsidRPr="003C6DE1">
        <w:rPr>
          <w:rFonts w:ascii="Arial" w:hAnsi="Arial" w:cs="Arial"/>
          <w:color w:val="000000" w:themeColor="text1"/>
          <w:sz w:val="19"/>
          <w:szCs w:val="19"/>
        </w:rPr>
        <w:t>častiach</w:t>
      </w:r>
      <w:r w:rsidR="000328B1">
        <w:rPr>
          <w:rFonts w:ascii="Arial" w:hAnsi="Arial" w:cs="Arial"/>
          <w:color w:val="000000" w:themeColor="text1"/>
          <w:sz w:val="19"/>
          <w:szCs w:val="19"/>
        </w:rPr>
        <w:t xml:space="preserve"> ŽoNFP</w:t>
      </w:r>
      <w:r w:rsidRPr="003C6DE1">
        <w:rPr>
          <w:rFonts w:ascii="Arial" w:hAnsi="Arial" w:cs="Arial"/>
          <w:color w:val="000000" w:themeColor="text1"/>
          <w:sz w:val="19"/>
          <w:szCs w:val="19"/>
        </w:rPr>
        <w:t>: 7. Popis projektu, 10.1 Aktivity projektu a očakávané merateľné ukazovatele, 10.2. Prehľad merateľných ukazovateľov projektu.</w:t>
      </w:r>
    </w:p>
    <w:p w14:paraId="76C065D6" w14:textId="77777777" w:rsidR="001519B7" w:rsidRPr="003C6DE1" w:rsidRDefault="001519B7" w:rsidP="005635CC">
      <w:pPr>
        <w:spacing w:before="12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4E0FC857" w14:textId="35D7F870" w:rsidR="001519B7" w:rsidRPr="003C6DE1" w:rsidRDefault="001519B7" w:rsidP="005635CC">
      <w:pPr>
        <w:pStyle w:val="Odsekzoznamu"/>
        <w:numPr>
          <w:ilvl w:val="0"/>
          <w:numId w:val="9"/>
        </w:numPr>
        <w:spacing w:after="120" w:line="288" w:lineRule="auto"/>
        <w:ind w:left="924" w:hanging="357"/>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navrhované aktivity projektu sú dostatočne odôvodnené a vychádzajú z definovaných potrieb žiadateľa, </w:t>
      </w:r>
    </w:p>
    <w:p w14:paraId="4E858659" w14:textId="77777777" w:rsidR="001519B7" w:rsidRPr="003C6DE1" w:rsidRDefault="001519B7" w:rsidP="001519B7">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všetky aktivity smer</w:t>
      </w:r>
      <w:r>
        <w:rPr>
          <w:rFonts w:ascii="Arial" w:hAnsi="Arial" w:cs="Arial"/>
          <w:color w:val="000000" w:themeColor="text1"/>
          <w:sz w:val="19"/>
          <w:szCs w:val="19"/>
          <w:lang w:val="sk-SK"/>
        </w:rPr>
        <w:t>ujú k napĺňaniu cieľov projektu,</w:t>
      </w:r>
    </w:p>
    <w:p w14:paraId="737FEEE1" w14:textId="77777777" w:rsidR="001519B7" w:rsidRPr="00E81396" w:rsidRDefault="001519B7" w:rsidP="001519B7">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0DFC12D2" w14:textId="2A131BAD" w:rsidR="001519B7" w:rsidRDefault="001519B7" w:rsidP="001519B7">
      <w:pPr>
        <w:tabs>
          <w:tab w:val="left" w:pos="1680"/>
        </w:tabs>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Pr>
          <w:rFonts w:ascii="Arial" w:hAnsi="Arial" w:cs="Arial"/>
          <w:color w:val="000000" w:themeColor="text1"/>
          <w:sz w:val="19"/>
          <w:szCs w:val="19"/>
        </w:rPr>
        <w:t>výdavky</w:t>
      </w:r>
      <w:r w:rsidRPr="003C6DE1">
        <w:rPr>
          <w:rFonts w:ascii="Arial" w:hAnsi="Arial" w:cs="Arial"/>
          <w:color w:val="000000" w:themeColor="text1"/>
          <w:sz w:val="19"/>
          <w:szCs w:val="19"/>
        </w:rPr>
        <w:t xml:space="preserve"> medzi neoprávnené </w:t>
      </w:r>
      <w:r>
        <w:rPr>
          <w:rFonts w:ascii="Arial" w:hAnsi="Arial" w:cs="Arial"/>
          <w:color w:val="000000" w:themeColor="text1"/>
          <w:sz w:val="19"/>
          <w:szCs w:val="19"/>
        </w:rPr>
        <w:t>výdavky</w:t>
      </w:r>
      <w:r w:rsidRPr="003C6DE1">
        <w:rPr>
          <w:rFonts w:ascii="Arial" w:hAnsi="Arial" w:cs="Arial"/>
          <w:color w:val="000000" w:themeColor="text1"/>
          <w:sz w:val="19"/>
          <w:szCs w:val="19"/>
        </w:rPr>
        <w:t xml:space="preserve"> (tie následne vyhodnotí a vyčísli v hodnotiacich kritériách 4.</w:t>
      </w:r>
      <w:r w:rsidR="000A2025">
        <w:rPr>
          <w:rFonts w:ascii="Arial" w:hAnsi="Arial" w:cs="Arial"/>
          <w:color w:val="000000" w:themeColor="text1"/>
          <w:sz w:val="19"/>
          <w:szCs w:val="19"/>
        </w:rPr>
        <w:t>1</w:t>
      </w:r>
      <w:r w:rsidRPr="003C6DE1">
        <w:rPr>
          <w:rFonts w:ascii="Arial" w:hAnsi="Arial" w:cs="Arial"/>
          <w:color w:val="000000" w:themeColor="text1"/>
          <w:sz w:val="19"/>
          <w:szCs w:val="19"/>
        </w:rPr>
        <w:t>, 4.</w:t>
      </w:r>
      <w:r w:rsidR="000A2025">
        <w:rPr>
          <w:rFonts w:ascii="Arial" w:hAnsi="Arial" w:cs="Arial"/>
          <w:color w:val="000000" w:themeColor="text1"/>
          <w:sz w:val="19"/>
          <w:szCs w:val="19"/>
        </w:rPr>
        <w:t>2</w:t>
      </w:r>
      <w:r w:rsidRPr="003C6DE1">
        <w:rPr>
          <w:rFonts w:ascii="Arial" w:hAnsi="Arial" w:cs="Arial"/>
          <w:color w:val="000000" w:themeColor="text1"/>
          <w:sz w:val="19"/>
          <w:szCs w:val="19"/>
        </w:rPr>
        <w:t xml:space="preserve"> a 4.</w:t>
      </w:r>
      <w:r w:rsidR="00514801">
        <w:rPr>
          <w:rFonts w:ascii="Arial" w:hAnsi="Arial" w:cs="Arial"/>
          <w:color w:val="000000" w:themeColor="text1"/>
          <w:sz w:val="19"/>
          <w:szCs w:val="19"/>
        </w:rPr>
        <w:t>3</w:t>
      </w:r>
      <w:r w:rsidRPr="003C6DE1">
        <w:rPr>
          <w:rFonts w:ascii="Arial" w:hAnsi="Arial" w:cs="Arial"/>
          <w:color w:val="000000" w:themeColor="text1"/>
          <w:sz w:val="19"/>
          <w:szCs w:val="19"/>
        </w:rPr>
        <w:t xml:space="preserve">.). </w:t>
      </w:r>
    </w:p>
    <w:p w14:paraId="1A6AB71E" w14:textId="700456B4" w:rsidR="001519B7" w:rsidRDefault="001519B7" w:rsidP="001519B7">
      <w:pPr>
        <w:tabs>
          <w:tab w:val="left" w:pos="1680"/>
        </w:tabs>
        <w:spacing w:line="288" w:lineRule="auto"/>
        <w:jc w:val="both"/>
        <w:rPr>
          <w:rFonts w:ascii="Arial" w:hAnsi="Arial" w:cs="Arial"/>
          <w:color w:val="000000" w:themeColor="text1"/>
          <w:sz w:val="19"/>
          <w:szCs w:val="19"/>
        </w:rPr>
      </w:pPr>
      <w:r w:rsidRPr="005B5071">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C011E7">
        <w:rPr>
          <w:rFonts w:ascii="Arial" w:hAnsi="Arial" w:cs="Arial"/>
          <w:color w:val="000000" w:themeColor="text1"/>
          <w:sz w:val="19"/>
          <w:szCs w:val="19"/>
        </w:rPr>
        <w:t xml:space="preserve">(vrátane) </w:t>
      </w:r>
      <w:r w:rsidRPr="005B5071">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w:t>
      </w:r>
      <w:r>
        <w:rPr>
          <w:rFonts w:ascii="Arial" w:hAnsi="Arial" w:cs="Arial"/>
          <w:color w:val="000000" w:themeColor="text1"/>
          <w:sz w:val="19"/>
          <w:szCs w:val="19"/>
        </w:rPr>
        <w:t> zadefinuje potrebu prípadných</w:t>
      </w:r>
      <w:r w:rsidRPr="005B5071">
        <w:rPr>
          <w:rFonts w:ascii="Arial" w:hAnsi="Arial" w:cs="Arial"/>
          <w:color w:val="000000" w:themeColor="text1"/>
          <w:sz w:val="19"/>
          <w:szCs w:val="19"/>
        </w:rPr>
        <w:t xml:space="preserve"> ďalších súvisiacich úprav projektu (napr. časový rámec realizácie aktivít projektu) a konkrétne skutočnosti uvedie v komentári hodnotiaceho hárku a proces hodnotenia naďalej môže pokračovať.</w:t>
      </w:r>
    </w:p>
    <w:p w14:paraId="742D8C13" w14:textId="08C4065B" w:rsidR="001519B7" w:rsidRDefault="001519B7" w:rsidP="008F28D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4956" w:type="pct"/>
        <w:tblLayout w:type="fixed"/>
        <w:tblLook w:val="04A0" w:firstRow="1" w:lastRow="0" w:firstColumn="1" w:lastColumn="0" w:noHBand="0" w:noVBand="1"/>
      </w:tblPr>
      <w:tblGrid>
        <w:gridCol w:w="673"/>
        <w:gridCol w:w="2273"/>
        <w:gridCol w:w="3544"/>
        <w:gridCol w:w="1346"/>
        <w:gridCol w:w="1535"/>
        <w:gridCol w:w="5622"/>
      </w:tblGrid>
      <w:tr w:rsidR="002E63CF" w:rsidRPr="003C6DE1" w14:paraId="072570FB" w14:textId="77777777" w:rsidTr="002E63CF">
        <w:trPr>
          <w:trHeight w:val="397"/>
        </w:trPr>
        <w:tc>
          <w:tcPr>
            <w:tcW w:w="224" w:type="pct"/>
            <w:shd w:val="clear" w:color="auto" w:fill="DEEAF6" w:themeFill="accent1" w:themeFillTint="33"/>
            <w:vAlign w:val="center"/>
            <w:hideMark/>
          </w:tcPr>
          <w:p w14:paraId="74A3CE6D"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758" w:type="pct"/>
            <w:shd w:val="clear" w:color="auto" w:fill="DEEAF6" w:themeFill="accent1" w:themeFillTint="33"/>
            <w:vAlign w:val="center"/>
            <w:hideMark/>
          </w:tcPr>
          <w:p w14:paraId="4B3325BB"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182" w:type="pct"/>
            <w:shd w:val="clear" w:color="auto" w:fill="DEEAF6" w:themeFill="accent1" w:themeFillTint="33"/>
            <w:vAlign w:val="center"/>
            <w:hideMark/>
          </w:tcPr>
          <w:p w14:paraId="043B53C6"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7309886D"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12" w:type="pct"/>
            <w:shd w:val="clear" w:color="auto" w:fill="DEEAF6" w:themeFill="accent1" w:themeFillTint="33"/>
            <w:vAlign w:val="center"/>
            <w:hideMark/>
          </w:tcPr>
          <w:p w14:paraId="4FC3B1F6"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875" w:type="pct"/>
            <w:shd w:val="clear" w:color="auto" w:fill="DEEAF6" w:themeFill="accent1" w:themeFillTint="33"/>
            <w:vAlign w:val="center"/>
            <w:hideMark/>
          </w:tcPr>
          <w:p w14:paraId="218F07A8"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2E63CF" w:rsidRPr="003C6DE1" w14:paraId="1A9CB936" w14:textId="77777777" w:rsidTr="002E63CF">
        <w:trPr>
          <w:trHeight w:val="639"/>
        </w:trPr>
        <w:tc>
          <w:tcPr>
            <w:tcW w:w="224" w:type="pct"/>
            <w:vMerge w:val="restart"/>
            <w:tcBorders>
              <w:top w:val="single" w:sz="4" w:space="0" w:color="auto"/>
              <w:left w:val="single" w:sz="4" w:space="0" w:color="auto"/>
              <w:bottom w:val="single" w:sz="4" w:space="0" w:color="auto"/>
              <w:right w:val="single" w:sz="4" w:space="0" w:color="auto"/>
            </w:tcBorders>
            <w:vAlign w:val="center"/>
            <w:hideMark/>
          </w:tcPr>
          <w:p w14:paraId="0EAA2FE1"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2.2</w:t>
            </w:r>
          </w:p>
        </w:tc>
        <w:tc>
          <w:tcPr>
            <w:tcW w:w="758" w:type="pct"/>
            <w:vMerge w:val="restart"/>
            <w:tcBorders>
              <w:top w:val="single" w:sz="4" w:space="0" w:color="auto"/>
              <w:left w:val="single" w:sz="4" w:space="0" w:color="auto"/>
              <w:bottom w:val="single" w:sz="4" w:space="0" w:color="auto"/>
              <w:right w:val="single" w:sz="4" w:space="0" w:color="auto"/>
            </w:tcBorders>
            <w:vAlign w:val="center"/>
            <w:hideMark/>
          </w:tcPr>
          <w:p w14:paraId="31FB772C" w14:textId="77777777" w:rsidR="0006731B" w:rsidRPr="003C6DE1" w:rsidRDefault="0006731B" w:rsidP="002E63CF">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Posúdenie vhodnosti navrhovaných aktivít z vecného a časového hľadiska</w:t>
            </w:r>
          </w:p>
        </w:tc>
        <w:tc>
          <w:tcPr>
            <w:tcW w:w="1182" w:type="pct"/>
            <w:vMerge w:val="restart"/>
            <w:tcBorders>
              <w:top w:val="single" w:sz="4" w:space="0" w:color="auto"/>
              <w:left w:val="single" w:sz="4" w:space="0" w:color="auto"/>
              <w:bottom w:val="single" w:sz="4" w:space="0" w:color="auto"/>
              <w:right w:val="single" w:sz="4" w:space="0" w:color="auto"/>
            </w:tcBorders>
            <w:vAlign w:val="center"/>
            <w:hideMark/>
          </w:tcPr>
          <w:p w14:paraId="1717A1D0" w14:textId="77777777" w:rsidR="0006731B" w:rsidRPr="003C6DE1" w:rsidRDefault="0006731B" w:rsidP="002E63CF">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449" w:type="pct"/>
            <w:vMerge w:val="restart"/>
            <w:tcBorders>
              <w:top w:val="single" w:sz="4" w:space="0" w:color="auto"/>
              <w:left w:val="single" w:sz="4" w:space="0" w:color="auto"/>
              <w:bottom w:val="single" w:sz="4" w:space="0" w:color="auto"/>
              <w:right w:val="single" w:sz="4" w:space="0" w:color="auto"/>
            </w:tcBorders>
            <w:vAlign w:val="center"/>
          </w:tcPr>
          <w:p w14:paraId="00A75F57" w14:textId="77777777" w:rsidR="0006731B" w:rsidRPr="003C6DE1" w:rsidRDefault="0006731B" w:rsidP="00EA482D">
            <w:pPr>
              <w:widowControl w:val="0"/>
              <w:spacing w:line="288" w:lineRule="auto"/>
              <w:jc w:val="center"/>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Bodové kritérium</w:t>
            </w:r>
          </w:p>
          <w:p w14:paraId="3001379E" w14:textId="77777777" w:rsidR="0006731B" w:rsidRPr="003C6DE1" w:rsidRDefault="0006731B" w:rsidP="00EA482D">
            <w:pPr>
              <w:spacing w:line="288" w:lineRule="auto"/>
              <w:jc w:val="center"/>
              <w:rPr>
                <w:rFonts w:ascii="Arial" w:hAnsi="Arial" w:cs="Arial"/>
                <w:color w:val="000000" w:themeColor="text1"/>
                <w:sz w:val="19"/>
                <w:szCs w:val="19"/>
              </w:rPr>
            </w:pPr>
          </w:p>
        </w:tc>
        <w:tc>
          <w:tcPr>
            <w:tcW w:w="512" w:type="pct"/>
            <w:tcBorders>
              <w:top w:val="single" w:sz="4" w:space="0" w:color="auto"/>
              <w:left w:val="single" w:sz="4" w:space="0" w:color="auto"/>
              <w:bottom w:val="single" w:sz="4" w:space="0" w:color="auto"/>
              <w:right w:val="single" w:sz="4" w:space="0" w:color="auto"/>
            </w:tcBorders>
            <w:vAlign w:val="center"/>
            <w:hideMark/>
          </w:tcPr>
          <w:p w14:paraId="39BF65EB"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6</w:t>
            </w:r>
          </w:p>
        </w:tc>
        <w:tc>
          <w:tcPr>
            <w:tcW w:w="1875" w:type="pct"/>
            <w:tcBorders>
              <w:top w:val="single" w:sz="4" w:space="0" w:color="auto"/>
              <w:left w:val="single" w:sz="4" w:space="0" w:color="auto"/>
              <w:bottom w:val="single" w:sz="4" w:space="0" w:color="auto"/>
              <w:right w:val="single" w:sz="4" w:space="0" w:color="auto"/>
            </w:tcBorders>
            <w:vAlign w:val="center"/>
            <w:hideMark/>
          </w:tcPr>
          <w:p w14:paraId="7EB5AC37"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2E63CF" w:rsidRPr="003C6DE1" w14:paraId="2B1DACB9" w14:textId="77777777" w:rsidTr="002E63CF">
        <w:trPr>
          <w:trHeight w:val="675"/>
        </w:trPr>
        <w:tc>
          <w:tcPr>
            <w:tcW w:w="224" w:type="pct"/>
            <w:vMerge/>
            <w:tcBorders>
              <w:top w:val="single" w:sz="4" w:space="0" w:color="auto"/>
              <w:left w:val="single" w:sz="4" w:space="0" w:color="auto"/>
              <w:bottom w:val="single" w:sz="4" w:space="0" w:color="auto"/>
              <w:right w:val="single" w:sz="4" w:space="0" w:color="auto"/>
            </w:tcBorders>
            <w:vAlign w:val="center"/>
            <w:hideMark/>
          </w:tcPr>
          <w:p w14:paraId="097A1095"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758" w:type="pct"/>
            <w:vMerge/>
            <w:tcBorders>
              <w:top w:val="single" w:sz="4" w:space="0" w:color="auto"/>
              <w:left w:val="single" w:sz="4" w:space="0" w:color="auto"/>
              <w:bottom w:val="single" w:sz="4" w:space="0" w:color="auto"/>
              <w:right w:val="single" w:sz="4" w:space="0" w:color="auto"/>
            </w:tcBorders>
            <w:vAlign w:val="center"/>
            <w:hideMark/>
          </w:tcPr>
          <w:p w14:paraId="2ADACDF1"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1182" w:type="pct"/>
            <w:vMerge/>
            <w:tcBorders>
              <w:top w:val="single" w:sz="4" w:space="0" w:color="auto"/>
              <w:left w:val="single" w:sz="4" w:space="0" w:color="auto"/>
              <w:bottom w:val="single" w:sz="4" w:space="0" w:color="auto"/>
              <w:right w:val="single" w:sz="4" w:space="0" w:color="auto"/>
            </w:tcBorders>
            <w:vAlign w:val="center"/>
            <w:hideMark/>
          </w:tcPr>
          <w:p w14:paraId="271B57AA"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5EFEE8AD"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512" w:type="pct"/>
            <w:tcBorders>
              <w:top w:val="single" w:sz="4" w:space="0" w:color="auto"/>
              <w:left w:val="single" w:sz="4" w:space="0" w:color="auto"/>
              <w:bottom w:val="single" w:sz="4" w:space="0" w:color="auto"/>
              <w:right w:val="single" w:sz="4" w:space="0" w:color="auto"/>
            </w:tcBorders>
            <w:vAlign w:val="center"/>
          </w:tcPr>
          <w:p w14:paraId="74311F78"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3</w:t>
            </w:r>
          </w:p>
        </w:tc>
        <w:tc>
          <w:tcPr>
            <w:tcW w:w="1875" w:type="pct"/>
            <w:tcBorders>
              <w:top w:val="single" w:sz="4" w:space="0" w:color="auto"/>
              <w:left w:val="single" w:sz="4" w:space="0" w:color="auto"/>
              <w:bottom w:val="single" w:sz="4" w:space="0" w:color="auto"/>
              <w:right w:val="single" w:sz="4" w:space="0" w:color="auto"/>
            </w:tcBorders>
            <w:vAlign w:val="center"/>
            <w:hideMark/>
          </w:tcPr>
          <w:p w14:paraId="1B912AA5"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prepojené, časové lehoty realizácie aktivít nie sú reálne, nie sú chronologicky usporiadané a nie sú v súlade so súvisiacou dokumentáciou.</w:t>
            </w:r>
          </w:p>
        </w:tc>
      </w:tr>
      <w:tr w:rsidR="002E63CF" w:rsidRPr="003C6DE1" w14:paraId="58866A22" w14:textId="77777777" w:rsidTr="002E63CF">
        <w:trPr>
          <w:trHeight w:val="930"/>
        </w:trPr>
        <w:tc>
          <w:tcPr>
            <w:tcW w:w="224" w:type="pct"/>
            <w:vMerge/>
            <w:tcBorders>
              <w:top w:val="single" w:sz="4" w:space="0" w:color="auto"/>
              <w:left w:val="single" w:sz="4" w:space="0" w:color="auto"/>
              <w:bottom w:val="single" w:sz="4" w:space="0" w:color="auto"/>
              <w:right w:val="single" w:sz="4" w:space="0" w:color="auto"/>
            </w:tcBorders>
            <w:vAlign w:val="center"/>
            <w:hideMark/>
          </w:tcPr>
          <w:p w14:paraId="2C77F233"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758" w:type="pct"/>
            <w:vMerge/>
            <w:tcBorders>
              <w:top w:val="single" w:sz="4" w:space="0" w:color="auto"/>
              <w:left w:val="single" w:sz="4" w:space="0" w:color="auto"/>
              <w:bottom w:val="single" w:sz="4" w:space="0" w:color="auto"/>
              <w:right w:val="single" w:sz="4" w:space="0" w:color="auto"/>
            </w:tcBorders>
            <w:vAlign w:val="center"/>
            <w:hideMark/>
          </w:tcPr>
          <w:p w14:paraId="109362D3"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1182" w:type="pct"/>
            <w:vMerge/>
            <w:tcBorders>
              <w:top w:val="single" w:sz="4" w:space="0" w:color="auto"/>
              <w:left w:val="single" w:sz="4" w:space="0" w:color="auto"/>
              <w:bottom w:val="single" w:sz="4" w:space="0" w:color="auto"/>
              <w:right w:val="single" w:sz="4" w:space="0" w:color="auto"/>
            </w:tcBorders>
            <w:vAlign w:val="center"/>
            <w:hideMark/>
          </w:tcPr>
          <w:p w14:paraId="0142F965"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016648C6"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512" w:type="pct"/>
            <w:tcBorders>
              <w:top w:val="single" w:sz="4" w:space="0" w:color="auto"/>
              <w:left w:val="single" w:sz="4" w:space="0" w:color="auto"/>
              <w:bottom w:val="single" w:sz="4" w:space="0" w:color="auto"/>
              <w:right w:val="single" w:sz="4" w:space="0" w:color="auto"/>
            </w:tcBorders>
            <w:vAlign w:val="center"/>
            <w:hideMark/>
          </w:tcPr>
          <w:p w14:paraId="4C02866F"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0</w:t>
            </w:r>
          </w:p>
        </w:tc>
        <w:tc>
          <w:tcPr>
            <w:tcW w:w="1875" w:type="pct"/>
            <w:tcBorders>
              <w:top w:val="single" w:sz="4" w:space="0" w:color="auto"/>
              <w:left w:val="single" w:sz="4" w:space="0" w:color="auto"/>
              <w:bottom w:val="single" w:sz="4" w:space="0" w:color="auto"/>
              <w:right w:val="single" w:sz="4" w:space="0" w:color="auto"/>
            </w:tcBorders>
            <w:vAlign w:val="center"/>
            <w:hideMark/>
          </w:tcPr>
          <w:p w14:paraId="17EC1FA3"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prepojené, časové lehoty realizácie aktivít nie sú reálne, nie sú chronologicky usporiadané, nie sú v súlade so súvisiacou dokumentáciou. </w:t>
            </w:r>
          </w:p>
        </w:tc>
      </w:tr>
    </w:tbl>
    <w:p w14:paraId="6BC13371" w14:textId="098AACE8" w:rsidR="009C462D" w:rsidRPr="003C6DE1" w:rsidRDefault="009C462D" w:rsidP="009C462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 časti 7.2 ŽoNFP</w:t>
      </w:r>
      <w:r w:rsidR="000328B1">
        <w:rPr>
          <w:rFonts w:ascii="Arial" w:hAnsi="Arial" w:cs="Arial"/>
          <w:color w:val="000000" w:themeColor="text1"/>
          <w:sz w:val="19"/>
          <w:szCs w:val="19"/>
        </w:rPr>
        <w:t>:</w:t>
      </w:r>
      <w:r w:rsidRPr="003C6DE1">
        <w:rPr>
          <w:rFonts w:ascii="Arial" w:hAnsi="Arial" w:cs="Arial"/>
          <w:color w:val="000000" w:themeColor="text1"/>
          <w:sz w:val="19"/>
          <w:szCs w:val="19"/>
        </w:rPr>
        <w:t xml:space="preserve"> Spôsob realizácie aktivít projektu, 9</w:t>
      </w:r>
      <w:r w:rsidR="000328B1">
        <w:rPr>
          <w:rFonts w:ascii="Arial" w:hAnsi="Arial" w:cs="Arial"/>
          <w:color w:val="000000" w:themeColor="text1"/>
          <w:sz w:val="19"/>
          <w:szCs w:val="19"/>
        </w:rPr>
        <w:t>.</w:t>
      </w:r>
      <w:r w:rsidRPr="003C6DE1">
        <w:rPr>
          <w:rFonts w:ascii="Arial" w:hAnsi="Arial" w:cs="Arial"/>
          <w:color w:val="000000" w:themeColor="text1"/>
          <w:sz w:val="19"/>
          <w:szCs w:val="19"/>
        </w:rPr>
        <w:t xml:space="preserve"> Harmonogram realizácie aktivít</w:t>
      </w:r>
      <w:r w:rsidR="008F28DE">
        <w:rPr>
          <w:rFonts w:ascii="Arial" w:hAnsi="Arial" w:cs="Arial"/>
          <w:color w:val="000000" w:themeColor="text1"/>
          <w:sz w:val="19"/>
          <w:szCs w:val="19"/>
        </w:rPr>
        <w:t>.</w:t>
      </w:r>
    </w:p>
    <w:p w14:paraId="6DDF79D9" w14:textId="77777777" w:rsidR="009C462D" w:rsidRPr="003C6DE1" w:rsidRDefault="009C462D" w:rsidP="009C462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315272B1" w14:textId="3962A027" w:rsidR="009C462D" w:rsidRPr="003C6DE1"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sidR="00C011E7">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w:t>
      </w:r>
      <w:r w:rsidR="00C011E7" w:rsidRPr="003C6DE1">
        <w:rPr>
          <w:rFonts w:ascii="Arial" w:hAnsi="Arial" w:cs="Arial"/>
          <w:color w:val="000000" w:themeColor="text1"/>
          <w:sz w:val="19"/>
          <w:szCs w:val="19"/>
          <w:lang w:val="sk-SK"/>
        </w:rPr>
        <w:t>projekt</w:t>
      </w:r>
      <w:r w:rsidR="00C011E7">
        <w:rPr>
          <w:rFonts w:ascii="Arial" w:hAnsi="Arial" w:cs="Arial"/>
          <w:color w:val="000000" w:themeColor="text1"/>
          <w:sz w:val="19"/>
          <w:szCs w:val="19"/>
          <w:lang w:val="sk-SK"/>
        </w:rPr>
        <w:t>e</w:t>
      </w:r>
      <w:r w:rsidR="00C011E7"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na</w:t>
      </w:r>
      <w:r>
        <w:rPr>
          <w:rFonts w:ascii="Arial" w:hAnsi="Arial" w:cs="Arial"/>
          <w:color w:val="000000" w:themeColor="text1"/>
          <w:sz w:val="19"/>
          <w:szCs w:val="19"/>
          <w:lang w:val="sk-SK"/>
        </w:rPr>
        <w:t xml:space="preserve"> seba vecne a logicky nadväzujú,</w:t>
      </w:r>
    </w:p>
    <w:p w14:paraId="4306C9B1" w14:textId="77777777" w:rsidR="009C462D" w:rsidRPr="003C6DE1"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 v správnej</w:t>
      </w:r>
      <w:r>
        <w:rPr>
          <w:rFonts w:ascii="Arial" w:hAnsi="Arial" w:cs="Arial"/>
          <w:color w:val="000000" w:themeColor="text1"/>
          <w:sz w:val="19"/>
          <w:szCs w:val="19"/>
          <w:lang w:val="sk-SK"/>
        </w:rPr>
        <w:t xml:space="preserve"> časovej nadväznosti,</w:t>
      </w:r>
    </w:p>
    <w:p w14:paraId="76745986" w14:textId="2C862957" w:rsidR="009C462D" w:rsidRPr="003C6DE1"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w:t>
      </w:r>
      <w:r w:rsidR="008F28DE">
        <w:rPr>
          <w:rFonts w:ascii="Arial" w:hAnsi="Arial" w:cs="Arial"/>
          <w:color w:val="000000" w:themeColor="text1"/>
          <w:sz w:val="19"/>
          <w:szCs w:val="19"/>
          <w:lang w:val="sk-SK"/>
        </w:rPr>
        <w:t>tlivých aktivít je realistická</w:t>
      </w:r>
      <w:r>
        <w:rPr>
          <w:rFonts w:ascii="Arial" w:hAnsi="Arial" w:cs="Arial"/>
          <w:color w:val="000000" w:themeColor="text1"/>
          <w:sz w:val="19"/>
          <w:szCs w:val="19"/>
          <w:lang w:val="sk-SK"/>
        </w:rPr>
        <w:t>,</w:t>
      </w:r>
    </w:p>
    <w:p w14:paraId="689B5BCB" w14:textId="1B687B65" w:rsidR="009C462D" w:rsidRPr="003C6DE1"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 je v súlade s ďalšími lehotami vyplývajúcimi z legislatívy SR, relevantnými zmluvnými vzťahmi, resp. relevantnými povoleniami súvi</w:t>
      </w:r>
      <w:r w:rsidR="008F28DE">
        <w:rPr>
          <w:rFonts w:ascii="Arial" w:hAnsi="Arial" w:cs="Arial"/>
          <w:color w:val="000000" w:themeColor="text1"/>
          <w:sz w:val="19"/>
          <w:szCs w:val="19"/>
          <w:lang w:val="sk-SK"/>
        </w:rPr>
        <w:t>siacimi s realizáciou projektu</w:t>
      </w:r>
      <w:r w:rsidRPr="003C6DE1">
        <w:rPr>
          <w:rFonts w:ascii="Arial" w:hAnsi="Arial" w:cs="Arial"/>
          <w:color w:val="000000" w:themeColor="text1"/>
          <w:sz w:val="19"/>
          <w:szCs w:val="19"/>
          <w:lang w:val="sk-SK"/>
        </w:rPr>
        <w:t xml:space="preserve">.  </w:t>
      </w:r>
    </w:p>
    <w:p w14:paraId="2B1D6D2A" w14:textId="77777777" w:rsidR="009C462D" w:rsidRPr="003C6DE1" w:rsidRDefault="009C462D" w:rsidP="009C462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príslušnú bodovú hodnotu (6,3,0) v zmysle popisu aplikácie hodnotiaceho kritéria.</w:t>
      </w:r>
    </w:p>
    <w:p w14:paraId="00E852E8" w14:textId="22F1A5BF" w:rsidR="009C462D" w:rsidRDefault="009C462D" w:rsidP="009C462D">
      <w:pPr>
        <w:tabs>
          <w:tab w:val="left" w:pos="693"/>
          <w:tab w:val="left" w:pos="3307"/>
          <w:tab w:val="left" w:pos="7954"/>
          <w:tab w:val="left" w:pos="9344"/>
          <w:tab w:val="left" w:pos="10774"/>
        </w:tabs>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7B2085BE" w14:textId="77777777" w:rsidR="002E63CF" w:rsidRDefault="002E63CF" w:rsidP="009C462D">
      <w:pPr>
        <w:tabs>
          <w:tab w:val="left" w:pos="693"/>
          <w:tab w:val="left" w:pos="3307"/>
          <w:tab w:val="left" w:pos="7954"/>
          <w:tab w:val="left" w:pos="9344"/>
          <w:tab w:val="left" w:pos="10774"/>
        </w:tabs>
        <w:rPr>
          <w:rFonts w:ascii="Arial" w:eastAsia="Helvetica" w:hAnsi="Arial" w:cs="Arial"/>
          <w:color w:val="000000" w:themeColor="text1"/>
          <w:sz w:val="19"/>
          <w:szCs w:val="19"/>
        </w:rPr>
      </w:pPr>
    </w:p>
    <w:p w14:paraId="01F51A44" w14:textId="77777777" w:rsidR="005635CC" w:rsidRDefault="005635CC" w:rsidP="009C462D">
      <w:pPr>
        <w:tabs>
          <w:tab w:val="left" w:pos="693"/>
          <w:tab w:val="left" w:pos="3307"/>
          <w:tab w:val="left" w:pos="7954"/>
          <w:tab w:val="left" w:pos="9344"/>
          <w:tab w:val="left" w:pos="10774"/>
        </w:tabs>
        <w:rPr>
          <w:rFonts w:ascii="Arial" w:eastAsia="Helvetica" w:hAnsi="Arial" w:cs="Arial"/>
          <w:color w:val="000000" w:themeColor="text1"/>
          <w:sz w:val="19"/>
          <w:szCs w:val="19"/>
        </w:rPr>
      </w:pPr>
    </w:p>
    <w:p w14:paraId="32FD4E03" w14:textId="77777777" w:rsidR="005635CC" w:rsidRPr="003C6DE1" w:rsidRDefault="005635CC" w:rsidP="009C462D">
      <w:pPr>
        <w:tabs>
          <w:tab w:val="left" w:pos="693"/>
          <w:tab w:val="left" w:pos="3307"/>
          <w:tab w:val="left" w:pos="7954"/>
          <w:tab w:val="left" w:pos="9344"/>
          <w:tab w:val="left" w:pos="10774"/>
        </w:tabs>
        <w:rPr>
          <w:rFonts w:ascii="Arial" w:eastAsia="Helvetica"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675"/>
        <w:gridCol w:w="2273"/>
        <w:gridCol w:w="4108"/>
        <w:gridCol w:w="1346"/>
        <w:gridCol w:w="1535"/>
        <w:gridCol w:w="5056"/>
      </w:tblGrid>
      <w:tr w:rsidR="002E63CF" w:rsidRPr="003C6DE1" w14:paraId="69026D61" w14:textId="77777777" w:rsidTr="002E63CF">
        <w:trPr>
          <w:trHeight w:val="397"/>
        </w:trPr>
        <w:tc>
          <w:tcPr>
            <w:tcW w:w="225" w:type="pct"/>
            <w:shd w:val="clear" w:color="auto" w:fill="DEEAF6" w:themeFill="accent1" w:themeFillTint="33"/>
            <w:vAlign w:val="center"/>
            <w:hideMark/>
          </w:tcPr>
          <w:p w14:paraId="059553AB"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758" w:type="pct"/>
            <w:shd w:val="clear" w:color="auto" w:fill="DEEAF6" w:themeFill="accent1" w:themeFillTint="33"/>
            <w:vAlign w:val="center"/>
            <w:hideMark/>
          </w:tcPr>
          <w:p w14:paraId="4CB7811D"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370" w:type="pct"/>
            <w:shd w:val="clear" w:color="auto" w:fill="DEEAF6" w:themeFill="accent1" w:themeFillTint="33"/>
            <w:vAlign w:val="center"/>
            <w:hideMark/>
          </w:tcPr>
          <w:p w14:paraId="36E12601"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767BC07D"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12" w:type="pct"/>
            <w:shd w:val="clear" w:color="auto" w:fill="DEEAF6" w:themeFill="accent1" w:themeFillTint="33"/>
            <w:vAlign w:val="center"/>
            <w:hideMark/>
          </w:tcPr>
          <w:p w14:paraId="04946A3C"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86" w:type="pct"/>
            <w:shd w:val="clear" w:color="auto" w:fill="DEEAF6" w:themeFill="accent1" w:themeFillTint="33"/>
            <w:vAlign w:val="center"/>
            <w:hideMark/>
          </w:tcPr>
          <w:p w14:paraId="4CBC25C9"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2E63CF" w:rsidRPr="003C6DE1" w14:paraId="0DFC3028" w14:textId="77777777" w:rsidTr="002E63CF">
        <w:trPr>
          <w:trHeight w:val="330"/>
        </w:trPr>
        <w:tc>
          <w:tcPr>
            <w:tcW w:w="225" w:type="pct"/>
            <w:vMerge w:val="restart"/>
            <w:tcBorders>
              <w:top w:val="single" w:sz="4" w:space="0" w:color="auto"/>
              <w:left w:val="single" w:sz="4" w:space="0" w:color="auto"/>
              <w:bottom w:val="single" w:sz="4" w:space="0" w:color="auto"/>
              <w:right w:val="single" w:sz="4" w:space="0" w:color="auto"/>
            </w:tcBorders>
            <w:vAlign w:val="center"/>
            <w:hideMark/>
          </w:tcPr>
          <w:p w14:paraId="714AC9D2" w14:textId="77777777" w:rsidR="003E4AA0" w:rsidRPr="003C6DE1" w:rsidRDefault="003E4AA0"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2.3</w:t>
            </w:r>
          </w:p>
        </w:tc>
        <w:tc>
          <w:tcPr>
            <w:tcW w:w="758" w:type="pct"/>
            <w:vMerge w:val="restart"/>
            <w:tcBorders>
              <w:top w:val="single" w:sz="4" w:space="0" w:color="auto"/>
              <w:left w:val="single" w:sz="4" w:space="0" w:color="auto"/>
              <w:bottom w:val="single" w:sz="4" w:space="0" w:color="auto"/>
              <w:right w:val="single" w:sz="4" w:space="0" w:color="auto"/>
            </w:tcBorders>
            <w:vAlign w:val="center"/>
            <w:hideMark/>
          </w:tcPr>
          <w:p w14:paraId="5D2D6690" w14:textId="77777777" w:rsidR="003E4AA0" w:rsidRPr="003C6DE1" w:rsidRDefault="003E4AA0" w:rsidP="002E63CF">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370" w:type="pct"/>
            <w:vMerge w:val="restart"/>
            <w:tcBorders>
              <w:top w:val="single" w:sz="4" w:space="0" w:color="auto"/>
              <w:left w:val="single" w:sz="4" w:space="0" w:color="auto"/>
              <w:bottom w:val="single" w:sz="4" w:space="0" w:color="auto"/>
              <w:right w:val="single" w:sz="4" w:space="0" w:color="auto"/>
            </w:tcBorders>
            <w:vAlign w:val="center"/>
            <w:hideMark/>
          </w:tcPr>
          <w:p w14:paraId="31C48418" w14:textId="77777777" w:rsidR="003E4AA0" w:rsidRPr="003C6DE1" w:rsidRDefault="003E4AA0" w:rsidP="002E63CF">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vzhľadom na výšku žiadaného NFP.</w:t>
            </w:r>
          </w:p>
          <w:p w14:paraId="5B0C6821" w14:textId="77777777" w:rsidR="003E4AA0" w:rsidRPr="003C6DE1" w:rsidRDefault="003E4AA0" w:rsidP="002E63CF">
            <w:pPr>
              <w:spacing w:line="288" w:lineRule="auto"/>
              <w:jc w:val="both"/>
              <w:rPr>
                <w:rFonts w:ascii="Arial" w:hAnsi="Arial" w:cs="Arial"/>
                <w:color w:val="000000" w:themeColor="text1"/>
                <w:sz w:val="19"/>
                <w:szCs w:val="19"/>
              </w:rPr>
            </w:pPr>
          </w:p>
          <w:p w14:paraId="55C055DB" w14:textId="5884B728" w:rsidR="003E4AA0" w:rsidRPr="00A71C2C" w:rsidRDefault="003E4AA0" w:rsidP="002E63CF">
            <w:pPr>
              <w:spacing w:line="288" w:lineRule="auto"/>
              <w:jc w:val="both"/>
              <w:rPr>
                <w:rFonts w:ascii="Arial" w:hAnsi="Arial" w:cs="Arial"/>
                <w:i/>
                <w:iCs/>
                <w:sz w:val="19"/>
                <w:szCs w:val="19"/>
              </w:rPr>
            </w:pPr>
            <w:r w:rsidRPr="00A71C2C">
              <w:rPr>
                <w:rFonts w:ascii="Arial" w:hAnsi="Arial" w:cs="Arial"/>
                <w:i/>
                <w:iCs/>
                <w:sz w:val="19"/>
                <w:szCs w:val="19"/>
              </w:rPr>
              <w:t>Pozn.:</w:t>
            </w:r>
            <w:r w:rsidR="002E63CF">
              <w:rPr>
                <w:rFonts w:ascii="Arial" w:hAnsi="Arial" w:cs="Arial"/>
                <w:i/>
                <w:iCs/>
                <w:sz w:val="19"/>
                <w:szCs w:val="19"/>
              </w:rPr>
              <w:t xml:space="preserve"> </w:t>
            </w:r>
            <w:r w:rsidRPr="00A71C2C">
              <w:rPr>
                <w:rFonts w:ascii="Arial" w:hAnsi="Arial" w:cs="Arial"/>
                <w:i/>
                <w:iCs/>
                <w:sz w:val="19"/>
                <w:szCs w:val="19"/>
              </w:rPr>
              <w:t>V prípade projektov týkajúcich sa rozvoja miestnych/regionálnych plánov udržateľnej mobility sa prideľuje max. počet bodov</w:t>
            </w:r>
          </w:p>
          <w:p w14:paraId="4EAA88A7" w14:textId="77777777" w:rsidR="003E4AA0" w:rsidRPr="003C6DE1" w:rsidRDefault="003E4AA0" w:rsidP="00EA482D">
            <w:pPr>
              <w:spacing w:line="288" w:lineRule="auto"/>
              <w:rPr>
                <w:rFonts w:ascii="Arial" w:hAnsi="Arial" w:cs="Arial"/>
                <w:color w:val="000000" w:themeColor="text1"/>
                <w:sz w:val="19"/>
                <w:szCs w:val="19"/>
              </w:rPr>
            </w:pPr>
          </w:p>
        </w:tc>
        <w:tc>
          <w:tcPr>
            <w:tcW w:w="449" w:type="pct"/>
            <w:vMerge w:val="restart"/>
            <w:tcBorders>
              <w:top w:val="single" w:sz="4" w:space="0" w:color="auto"/>
              <w:left w:val="single" w:sz="4" w:space="0" w:color="auto"/>
              <w:bottom w:val="single" w:sz="4" w:space="0" w:color="auto"/>
              <w:right w:val="single" w:sz="4" w:space="0" w:color="auto"/>
            </w:tcBorders>
            <w:vAlign w:val="center"/>
          </w:tcPr>
          <w:p w14:paraId="7F493D30" w14:textId="77777777" w:rsidR="003E4AA0" w:rsidRPr="003C6DE1" w:rsidRDefault="003E4AA0" w:rsidP="00EA482D">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Bodové kritérium</w:t>
            </w:r>
          </w:p>
          <w:p w14:paraId="37BD686D" w14:textId="77777777" w:rsidR="003E4AA0" w:rsidRPr="003C6DE1" w:rsidRDefault="003E4AA0" w:rsidP="00EA482D">
            <w:pPr>
              <w:widowControl w:val="0"/>
              <w:spacing w:line="288" w:lineRule="auto"/>
              <w:jc w:val="center"/>
              <w:rPr>
                <w:rFonts w:ascii="Arial" w:eastAsia="Helvetica" w:hAnsi="Arial" w:cs="Arial"/>
                <w:color w:val="000000" w:themeColor="text1"/>
                <w:sz w:val="19"/>
                <w:szCs w:val="19"/>
                <w:u w:color="000000"/>
              </w:rPr>
            </w:pPr>
          </w:p>
        </w:tc>
        <w:tc>
          <w:tcPr>
            <w:tcW w:w="512" w:type="pct"/>
            <w:tcBorders>
              <w:top w:val="single" w:sz="4" w:space="0" w:color="auto"/>
              <w:left w:val="single" w:sz="4" w:space="0" w:color="auto"/>
              <w:bottom w:val="single" w:sz="4" w:space="0" w:color="auto"/>
              <w:right w:val="single" w:sz="4" w:space="0" w:color="auto"/>
            </w:tcBorders>
            <w:vAlign w:val="center"/>
          </w:tcPr>
          <w:p w14:paraId="785BFF87" w14:textId="77777777" w:rsidR="003E4AA0" w:rsidRPr="003C6DE1" w:rsidRDefault="003E4AA0"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w:t>
            </w:r>
          </w:p>
        </w:tc>
        <w:tc>
          <w:tcPr>
            <w:tcW w:w="1686" w:type="pct"/>
            <w:tcBorders>
              <w:top w:val="single" w:sz="4" w:space="0" w:color="auto"/>
              <w:left w:val="single" w:sz="4" w:space="0" w:color="auto"/>
              <w:bottom w:val="single" w:sz="4" w:space="0" w:color="auto"/>
              <w:right w:val="single" w:sz="4" w:space="0" w:color="auto"/>
            </w:tcBorders>
            <w:vAlign w:val="center"/>
            <w:hideMark/>
          </w:tcPr>
          <w:p w14:paraId="7C66C764" w14:textId="77777777" w:rsidR="003E4AA0" w:rsidRPr="003C6DE1" w:rsidRDefault="003E4AA0"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2E63CF" w:rsidRPr="003C6DE1" w14:paraId="65B1E394" w14:textId="77777777" w:rsidTr="002E63CF">
        <w:trPr>
          <w:trHeight w:val="585"/>
        </w:trPr>
        <w:tc>
          <w:tcPr>
            <w:tcW w:w="225" w:type="pct"/>
            <w:vMerge/>
            <w:tcBorders>
              <w:top w:val="single" w:sz="4" w:space="0" w:color="auto"/>
              <w:left w:val="single" w:sz="4" w:space="0" w:color="auto"/>
              <w:bottom w:val="single" w:sz="4" w:space="0" w:color="auto"/>
              <w:right w:val="single" w:sz="4" w:space="0" w:color="auto"/>
            </w:tcBorders>
            <w:vAlign w:val="center"/>
            <w:hideMark/>
          </w:tcPr>
          <w:p w14:paraId="1ED02681" w14:textId="77777777" w:rsidR="003E4AA0" w:rsidRPr="003C6DE1" w:rsidRDefault="003E4AA0" w:rsidP="0012726F">
            <w:pPr>
              <w:spacing w:line="288" w:lineRule="auto"/>
              <w:jc w:val="center"/>
              <w:rPr>
                <w:rFonts w:ascii="Arial" w:eastAsiaTheme="minorHAnsi" w:hAnsi="Arial" w:cs="Arial"/>
                <w:color w:val="000000" w:themeColor="text1"/>
                <w:sz w:val="19"/>
                <w:szCs w:val="19"/>
              </w:rPr>
            </w:pPr>
          </w:p>
        </w:tc>
        <w:tc>
          <w:tcPr>
            <w:tcW w:w="758" w:type="pct"/>
            <w:vMerge/>
            <w:tcBorders>
              <w:top w:val="single" w:sz="4" w:space="0" w:color="auto"/>
              <w:left w:val="single" w:sz="4" w:space="0" w:color="auto"/>
              <w:bottom w:val="single" w:sz="4" w:space="0" w:color="auto"/>
              <w:right w:val="single" w:sz="4" w:space="0" w:color="auto"/>
            </w:tcBorders>
            <w:vAlign w:val="center"/>
            <w:hideMark/>
          </w:tcPr>
          <w:p w14:paraId="3261F0A4" w14:textId="77777777" w:rsidR="003E4AA0" w:rsidRPr="003C6DE1" w:rsidRDefault="003E4AA0" w:rsidP="0012726F">
            <w:pPr>
              <w:spacing w:line="288" w:lineRule="auto"/>
              <w:rPr>
                <w:rFonts w:ascii="Arial" w:eastAsiaTheme="minorHAnsi" w:hAnsi="Arial" w:cs="Arial"/>
                <w:color w:val="000000" w:themeColor="text1"/>
                <w:sz w:val="19"/>
                <w:szCs w:val="19"/>
              </w:rPr>
            </w:pPr>
          </w:p>
        </w:tc>
        <w:tc>
          <w:tcPr>
            <w:tcW w:w="1370" w:type="pct"/>
            <w:vMerge/>
            <w:tcBorders>
              <w:top w:val="single" w:sz="4" w:space="0" w:color="auto"/>
              <w:left w:val="single" w:sz="4" w:space="0" w:color="auto"/>
              <w:bottom w:val="single" w:sz="4" w:space="0" w:color="auto"/>
              <w:right w:val="single" w:sz="4" w:space="0" w:color="auto"/>
            </w:tcBorders>
            <w:vAlign w:val="center"/>
            <w:hideMark/>
          </w:tcPr>
          <w:p w14:paraId="72598BE2" w14:textId="77777777" w:rsidR="003E4AA0" w:rsidRPr="003C6DE1" w:rsidRDefault="003E4AA0" w:rsidP="0012726F">
            <w:pPr>
              <w:spacing w:line="288" w:lineRule="auto"/>
              <w:rPr>
                <w:rFonts w:ascii="Arial" w:eastAsiaTheme="minorHAnsi"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705841CD" w14:textId="77777777" w:rsidR="003E4AA0" w:rsidRPr="003C6DE1" w:rsidRDefault="003E4AA0" w:rsidP="0012726F">
            <w:pPr>
              <w:spacing w:line="288" w:lineRule="auto"/>
              <w:jc w:val="center"/>
              <w:rPr>
                <w:rFonts w:ascii="Arial" w:eastAsia="Helvetica" w:hAnsi="Arial" w:cs="Arial"/>
                <w:color w:val="000000" w:themeColor="text1"/>
                <w:sz w:val="19"/>
                <w:szCs w:val="19"/>
                <w:u w:color="000000"/>
              </w:rPr>
            </w:pPr>
          </w:p>
        </w:tc>
        <w:tc>
          <w:tcPr>
            <w:tcW w:w="512" w:type="pct"/>
            <w:tcBorders>
              <w:top w:val="single" w:sz="4" w:space="0" w:color="auto"/>
              <w:left w:val="single" w:sz="4" w:space="0" w:color="auto"/>
              <w:bottom w:val="single" w:sz="4" w:space="0" w:color="auto"/>
              <w:right w:val="single" w:sz="4" w:space="0" w:color="auto"/>
            </w:tcBorders>
            <w:vAlign w:val="center"/>
            <w:hideMark/>
          </w:tcPr>
          <w:p w14:paraId="04E15A79" w14:textId="77777777" w:rsidR="003E4AA0" w:rsidRPr="003C6DE1" w:rsidRDefault="003E4AA0"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0</w:t>
            </w:r>
          </w:p>
        </w:tc>
        <w:tc>
          <w:tcPr>
            <w:tcW w:w="1686" w:type="pct"/>
            <w:tcBorders>
              <w:top w:val="single" w:sz="4" w:space="0" w:color="auto"/>
              <w:left w:val="single" w:sz="4" w:space="0" w:color="auto"/>
              <w:bottom w:val="single" w:sz="4" w:space="0" w:color="auto"/>
              <w:right w:val="single" w:sz="4" w:space="0" w:color="auto"/>
            </w:tcBorders>
            <w:vAlign w:val="center"/>
            <w:hideMark/>
          </w:tcPr>
          <w:p w14:paraId="54589751" w14:textId="77777777" w:rsidR="003E4AA0" w:rsidRPr="003C6DE1" w:rsidRDefault="003E4AA0"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1039ADEE" w14:textId="5405AEF9" w:rsidR="009C462D" w:rsidRPr="003C6DE1" w:rsidRDefault="009C462D" w:rsidP="009C462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0328B1">
        <w:rPr>
          <w:rFonts w:ascii="Arial" w:hAnsi="Arial" w:cs="Arial"/>
          <w:color w:val="000000" w:themeColor="text1"/>
          <w:sz w:val="19"/>
          <w:szCs w:val="19"/>
        </w:rPr>
        <w:t> </w:t>
      </w:r>
      <w:r w:rsidRPr="003C6DE1">
        <w:rPr>
          <w:rFonts w:ascii="Arial" w:hAnsi="Arial" w:cs="Arial"/>
          <w:color w:val="000000" w:themeColor="text1"/>
          <w:sz w:val="19"/>
          <w:szCs w:val="19"/>
        </w:rPr>
        <w:t>časti</w:t>
      </w:r>
      <w:r w:rsidR="000328B1">
        <w:rPr>
          <w:rFonts w:ascii="Arial" w:hAnsi="Arial" w:cs="Arial"/>
          <w:color w:val="000000" w:themeColor="text1"/>
          <w:sz w:val="19"/>
          <w:szCs w:val="19"/>
        </w:rPr>
        <w:t>ach ŽoNFP:</w:t>
      </w:r>
      <w:r w:rsidRPr="003C6DE1">
        <w:rPr>
          <w:rFonts w:ascii="Arial" w:hAnsi="Arial" w:cs="Arial"/>
          <w:color w:val="000000" w:themeColor="text1"/>
          <w:sz w:val="19"/>
          <w:szCs w:val="19"/>
        </w:rPr>
        <w:t xml:space="preserve"> 10.1. Aktivity projektu a očakávané merateľné ukazovatele a 10.2. Prehľad merateľných ukazovateľov projektu.</w:t>
      </w:r>
    </w:p>
    <w:p w14:paraId="0FD24840" w14:textId="77777777" w:rsidR="009C462D" w:rsidRPr="003C6DE1" w:rsidRDefault="009C462D" w:rsidP="009C462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112A68FD" w14:textId="77777777" w:rsidR="009C462D" w:rsidRPr="003C6DE1"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230A6C0E" w14:textId="77777777" w:rsidR="009C462D"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61E02D20" w14:textId="77777777" w:rsidR="009C462D" w:rsidRPr="004F0628"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70300EDF" w14:textId="77777777" w:rsidR="009C462D"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59299BFD" w14:textId="2D7B7B8A" w:rsidR="003E4AA0" w:rsidRPr="003C6DE1" w:rsidRDefault="003E4AA0" w:rsidP="001F09C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príslušnú bodovú hodnotu (3,0) v zmysle popisu aplikácie hodnotiaceho kritéria.</w:t>
      </w:r>
      <w:r w:rsidR="00C011E7">
        <w:rPr>
          <w:rFonts w:ascii="Arial" w:hAnsi="Arial" w:cs="Arial"/>
          <w:color w:val="000000" w:themeColor="text1"/>
          <w:sz w:val="19"/>
          <w:szCs w:val="19"/>
        </w:rPr>
        <w:t xml:space="preserve"> V prípade, že žiadateľ neuviedol všetky povinné merateľné ukazovatele, hodnotiteľ priradí bodovú hodnotu (0).</w:t>
      </w:r>
    </w:p>
    <w:p w14:paraId="0691DD21" w14:textId="77777777" w:rsidR="00EA482D" w:rsidRDefault="003E4AA0"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r w:rsidRPr="003C6DE1">
        <w:rPr>
          <w:rFonts w:ascii="Arial" w:hAnsi="Arial" w:cs="Arial"/>
          <w:color w:val="000000" w:themeColor="text1"/>
          <w:sz w:val="19"/>
          <w:szCs w:val="19"/>
        </w:rPr>
        <w:tab/>
      </w:r>
    </w:p>
    <w:p w14:paraId="4C4A6AAB" w14:textId="77777777" w:rsidR="00EA482D" w:rsidRDefault="00EA482D" w:rsidP="00611C36">
      <w:pPr>
        <w:spacing w:before="120" w:after="120" w:line="288" w:lineRule="auto"/>
        <w:jc w:val="both"/>
        <w:rPr>
          <w:rFonts w:ascii="Arial" w:hAnsi="Arial" w:cs="Arial"/>
          <w:color w:val="000000" w:themeColor="text1"/>
          <w:sz w:val="19"/>
          <w:szCs w:val="19"/>
        </w:rPr>
      </w:pPr>
    </w:p>
    <w:p w14:paraId="5DEAF5E4" w14:textId="77777777" w:rsidR="00EA482D" w:rsidRDefault="00EA482D" w:rsidP="00611C36">
      <w:pPr>
        <w:spacing w:before="120" w:after="120" w:line="288" w:lineRule="auto"/>
        <w:jc w:val="both"/>
        <w:rPr>
          <w:rFonts w:ascii="Arial" w:hAnsi="Arial" w:cs="Arial"/>
          <w:color w:val="000000" w:themeColor="text1"/>
          <w:sz w:val="19"/>
          <w:szCs w:val="19"/>
        </w:rPr>
      </w:pPr>
    </w:p>
    <w:p w14:paraId="19E80884" w14:textId="77777777" w:rsidR="00EA482D" w:rsidRDefault="00EA482D" w:rsidP="00611C36">
      <w:pPr>
        <w:spacing w:before="120" w:after="120" w:line="288" w:lineRule="auto"/>
        <w:jc w:val="both"/>
        <w:rPr>
          <w:rFonts w:ascii="Arial" w:hAnsi="Arial" w:cs="Arial"/>
          <w:color w:val="000000" w:themeColor="text1"/>
          <w:sz w:val="19"/>
          <w:szCs w:val="19"/>
        </w:rPr>
      </w:pPr>
    </w:p>
    <w:p w14:paraId="759B7DE0" w14:textId="77777777" w:rsidR="00EA482D" w:rsidRDefault="00EA482D" w:rsidP="00611C36">
      <w:pPr>
        <w:spacing w:before="120" w:after="120" w:line="288" w:lineRule="auto"/>
        <w:jc w:val="both"/>
        <w:rPr>
          <w:rFonts w:ascii="Arial" w:hAnsi="Arial" w:cs="Arial"/>
          <w:color w:val="000000" w:themeColor="text1"/>
          <w:sz w:val="19"/>
          <w:szCs w:val="19"/>
        </w:rPr>
      </w:pPr>
    </w:p>
    <w:p w14:paraId="1D8DEEB6" w14:textId="24DCF908" w:rsidR="003E4AA0" w:rsidRPr="00611C36" w:rsidRDefault="003E4AA0" w:rsidP="00611C36">
      <w:pPr>
        <w:spacing w:before="120" w:after="120" w:line="288" w:lineRule="auto"/>
        <w:jc w:val="both"/>
        <w:rPr>
          <w:rFonts w:ascii="Arial" w:hAnsi="Arial" w:cs="Arial"/>
          <w:color w:val="000000" w:themeColor="text1"/>
          <w:sz w:val="19"/>
          <w:szCs w:val="19"/>
        </w:rPr>
      </w:pPr>
      <w:r w:rsidRPr="003C6DE1">
        <w:rPr>
          <w:rFonts w:ascii="Arial" w:eastAsia="Helvetica" w:hAnsi="Arial" w:cs="Arial"/>
          <w:color w:val="000000" w:themeColor="text1"/>
          <w:sz w:val="19"/>
          <w:szCs w:val="19"/>
          <w:u w:color="000000"/>
        </w:rPr>
        <w:tab/>
      </w:r>
      <w:r w:rsidRPr="003C6DE1">
        <w:rPr>
          <w:rFonts w:ascii="Arial" w:hAnsi="Arial" w:cs="Arial"/>
          <w:color w:val="000000" w:themeColor="text1"/>
          <w:sz w:val="19"/>
          <w:szCs w:val="19"/>
        </w:rPr>
        <w:tab/>
      </w:r>
    </w:p>
    <w:tbl>
      <w:tblPr>
        <w:tblStyle w:val="TableGrid4"/>
        <w:tblW w:w="5000" w:type="pct"/>
        <w:tblLook w:val="04A0" w:firstRow="1" w:lastRow="0" w:firstColumn="1" w:lastColumn="0" w:noHBand="0" w:noVBand="1"/>
      </w:tblPr>
      <w:tblGrid>
        <w:gridCol w:w="672"/>
        <w:gridCol w:w="14454"/>
      </w:tblGrid>
      <w:tr w:rsidR="0006731B" w:rsidRPr="003C6DE1" w14:paraId="4F42813A" w14:textId="77777777" w:rsidTr="00485420">
        <w:tc>
          <w:tcPr>
            <w:tcW w:w="22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A8A16C3" w14:textId="77777777" w:rsidR="0006731B" w:rsidRPr="003C6DE1" w:rsidRDefault="0006731B" w:rsidP="00485420">
            <w:pPr>
              <w:widowControl w:val="0"/>
              <w:spacing w:line="269" w:lineRule="exact"/>
              <w:ind w:right="2"/>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lastRenderedPageBreak/>
              <w:t>3.</w:t>
            </w:r>
          </w:p>
        </w:tc>
        <w:tc>
          <w:tcPr>
            <w:tcW w:w="477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982EA7" w14:textId="77777777" w:rsidR="0006731B" w:rsidRPr="003C6DE1" w:rsidRDefault="0006731B" w:rsidP="00485420">
            <w:pPr>
              <w:widowControl w:val="0"/>
              <w:spacing w:line="269" w:lineRule="exact"/>
              <w:ind w:right="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Administratívna a prevádzková kapacita žiadateľa</w:t>
            </w:r>
          </w:p>
        </w:tc>
      </w:tr>
    </w:tbl>
    <w:p w14:paraId="25C3AB13" w14:textId="0E7BBDAC" w:rsidR="009719FF" w:rsidRPr="006F5A88" w:rsidRDefault="009719FF" w:rsidP="002E63CF">
      <w:pPr>
        <w:widowControl w:val="0"/>
        <w:tabs>
          <w:tab w:val="left" w:pos="693"/>
        </w:tabs>
        <w:spacing w:after="0" w:line="269" w:lineRule="exact"/>
        <w:rPr>
          <w:rFonts w:ascii="Arial" w:hAnsi="Arial" w:cs="Arial"/>
          <w:b/>
          <w:bCs/>
          <w:color w:val="000000" w:themeColor="text1"/>
          <w:sz w:val="10"/>
          <w:szCs w:val="10"/>
          <w:u w:color="000000"/>
        </w:rPr>
      </w:pPr>
    </w:p>
    <w:tbl>
      <w:tblPr>
        <w:tblStyle w:val="TableGrid4"/>
        <w:tblW w:w="5000" w:type="pct"/>
        <w:tblLayout w:type="fixed"/>
        <w:tblLook w:val="04A0" w:firstRow="1" w:lastRow="0" w:firstColumn="1" w:lastColumn="0" w:noHBand="0" w:noVBand="1"/>
      </w:tblPr>
      <w:tblGrid>
        <w:gridCol w:w="679"/>
        <w:gridCol w:w="1983"/>
        <w:gridCol w:w="2974"/>
        <w:gridCol w:w="1337"/>
        <w:gridCol w:w="1534"/>
        <w:gridCol w:w="6619"/>
      </w:tblGrid>
      <w:tr w:rsidR="002E63CF" w:rsidRPr="003C6DE1" w14:paraId="4AE14ABD" w14:textId="77777777" w:rsidTr="002E63CF">
        <w:trPr>
          <w:trHeight w:val="397"/>
        </w:trPr>
        <w:tc>
          <w:tcPr>
            <w:tcW w:w="224" w:type="pct"/>
            <w:shd w:val="clear" w:color="auto" w:fill="DEEAF6" w:themeFill="accent1" w:themeFillTint="33"/>
            <w:vAlign w:val="center"/>
            <w:hideMark/>
          </w:tcPr>
          <w:p w14:paraId="69AA04BA"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655" w:type="pct"/>
            <w:shd w:val="clear" w:color="auto" w:fill="DEEAF6" w:themeFill="accent1" w:themeFillTint="33"/>
            <w:vAlign w:val="center"/>
            <w:hideMark/>
          </w:tcPr>
          <w:p w14:paraId="3A843281"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983" w:type="pct"/>
            <w:shd w:val="clear" w:color="auto" w:fill="DEEAF6" w:themeFill="accent1" w:themeFillTint="33"/>
            <w:vAlign w:val="center"/>
            <w:hideMark/>
          </w:tcPr>
          <w:p w14:paraId="7C925E05"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2" w:type="pct"/>
            <w:shd w:val="clear" w:color="auto" w:fill="DEEAF6" w:themeFill="accent1" w:themeFillTint="33"/>
            <w:vAlign w:val="center"/>
            <w:hideMark/>
          </w:tcPr>
          <w:p w14:paraId="162DD9E2"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7" w:type="pct"/>
            <w:shd w:val="clear" w:color="auto" w:fill="DEEAF6" w:themeFill="accent1" w:themeFillTint="33"/>
            <w:vAlign w:val="center"/>
            <w:hideMark/>
          </w:tcPr>
          <w:p w14:paraId="780C7483"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188" w:type="pct"/>
            <w:shd w:val="clear" w:color="auto" w:fill="DEEAF6" w:themeFill="accent1" w:themeFillTint="33"/>
            <w:vAlign w:val="center"/>
            <w:hideMark/>
          </w:tcPr>
          <w:p w14:paraId="10DEB563"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2E63CF" w:rsidRPr="003C6DE1" w14:paraId="511C1803" w14:textId="77777777" w:rsidTr="002E63CF">
        <w:trPr>
          <w:trHeight w:val="510"/>
        </w:trPr>
        <w:tc>
          <w:tcPr>
            <w:tcW w:w="224" w:type="pct"/>
            <w:vMerge w:val="restart"/>
            <w:tcBorders>
              <w:top w:val="single" w:sz="4" w:space="0" w:color="auto"/>
              <w:left w:val="single" w:sz="4" w:space="0" w:color="auto"/>
              <w:bottom w:val="single" w:sz="4" w:space="0" w:color="auto"/>
              <w:right w:val="single" w:sz="4" w:space="0" w:color="auto"/>
            </w:tcBorders>
            <w:vAlign w:val="center"/>
            <w:hideMark/>
          </w:tcPr>
          <w:p w14:paraId="45646FA0" w14:textId="77777777" w:rsidR="0006731B" w:rsidRPr="003C6DE1" w:rsidRDefault="0006731B" w:rsidP="00EA482D">
            <w:pPr>
              <w:spacing w:line="288" w:lineRule="auto"/>
              <w:contextualSpacing/>
              <w:jc w:val="center"/>
              <w:rPr>
                <w:rFonts w:ascii="Arial" w:hAnsi="Arial" w:cs="Arial"/>
                <w:color w:val="000000" w:themeColor="text1"/>
                <w:sz w:val="19"/>
                <w:szCs w:val="19"/>
              </w:rPr>
            </w:pPr>
            <w:r w:rsidRPr="003C6DE1">
              <w:rPr>
                <w:rFonts w:ascii="Arial" w:hAnsi="Arial" w:cs="Arial"/>
                <w:color w:val="000000" w:themeColor="text1"/>
                <w:sz w:val="19"/>
                <w:szCs w:val="19"/>
              </w:rPr>
              <w:t>3.1</w:t>
            </w:r>
          </w:p>
        </w:tc>
        <w:tc>
          <w:tcPr>
            <w:tcW w:w="655" w:type="pct"/>
            <w:vMerge w:val="restart"/>
            <w:tcBorders>
              <w:top w:val="single" w:sz="4" w:space="0" w:color="auto"/>
              <w:left w:val="single" w:sz="4" w:space="0" w:color="auto"/>
              <w:bottom w:val="single" w:sz="4" w:space="0" w:color="auto"/>
              <w:right w:val="single" w:sz="4" w:space="0" w:color="auto"/>
            </w:tcBorders>
            <w:vAlign w:val="center"/>
            <w:hideMark/>
          </w:tcPr>
          <w:p w14:paraId="391B39FF" w14:textId="77777777" w:rsidR="0006731B" w:rsidRPr="003C6DE1" w:rsidRDefault="0006731B" w:rsidP="00EA482D">
            <w:pPr>
              <w:spacing w:line="288" w:lineRule="auto"/>
              <w:contextualSpacing/>
              <w:rPr>
                <w:rFonts w:ascii="Arial" w:hAnsi="Arial" w:cs="Arial"/>
                <w:color w:val="000000" w:themeColor="text1"/>
                <w:sz w:val="19"/>
                <w:szCs w:val="19"/>
              </w:rPr>
            </w:pPr>
            <w:r w:rsidRPr="003C6DE1">
              <w:rPr>
                <w:rFonts w:ascii="Arial" w:hAnsi="Arial" w:cs="Arial"/>
                <w:color w:val="000000" w:themeColor="text1"/>
                <w:sz w:val="19"/>
                <w:szCs w:val="19"/>
              </w:rPr>
              <w:t>Posúdenie administratívnych a odborných kapacít na riadenie a realizáciu projektu</w:t>
            </w:r>
          </w:p>
        </w:tc>
        <w:tc>
          <w:tcPr>
            <w:tcW w:w="983" w:type="pct"/>
            <w:vMerge w:val="restart"/>
            <w:tcBorders>
              <w:top w:val="single" w:sz="4" w:space="0" w:color="auto"/>
              <w:left w:val="single" w:sz="4" w:space="0" w:color="auto"/>
              <w:bottom w:val="single" w:sz="4" w:space="0" w:color="auto"/>
              <w:right w:val="single" w:sz="4" w:space="0" w:color="auto"/>
            </w:tcBorders>
            <w:vAlign w:val="center"/>
          </w:tcPr>
          <w:p w14:paraId="648CC28D" w14:textId="77777777" w:rsidR="0006731B" w:rsidRPr="003C6DE1" w:rsidRDefault="0006731B" w:rsidP="002E63CF">
            <w:pPr>
              <w:spacing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Posudzuje sa zostavenie realizačného tímu s dostatočnými administratívnymi a odbornými kapacitami na riadenie projektu (projektový manažment, monitorovanie, financovanie, publicita, dodržiavanie ustanovení zmluvy o NFP) a odborná realizácia aktivít projektu (vrátane rozdelenia kompetencií, definovania potrebných odborných znalostí, vzdelania atď.).</w:t>
            </w:r>
          </w:p>
          <w:p w14:paraId="2874F1C0" w14:textId="003D976F" w:rsidR="0006731B" w:rsidRPr="003C6DE1" w:rsidRDefault="0006731B" w:rsidP="00EA482D">
            <w:pPr>
              <w:spacing w:line="288" w:lineRule="auto"/>
              <w:contextualSpacing/>
              <w:rPr>
                <w:rFonts w:ascii="Arial" w:hAnsi="Arial" w:cs="Arial"/>
                <w:color w:val="000000" w:themeColor="text1"/>
                <w:sz w:val="19"/>
                <w:szCs w:val="19"/>
              </w:rPr>
            </w:pPr>
            <w:r w:rsidRPr="003C6DE1">
              <w:rPr>
                <w:rFonts w:ascii="Arial" w:hAnsi="Arial" w:cs="Arial"/>
                <w:color w:val="000000" w:themeColor="text1"/>
                <w:sz w:val="19"/>
                <w:szCs w:val="19"/>
              </w:rPr>
              <w:t xml:space="preserve">Administratívne a odborné kapacity môžu byť zabezpečené buď interne alebo externe. </w:t>
            </w:r>
          </w:p>
        </w:tc>
        <w:tc>
          <w:tcPr>
            <w:tcW w:w="442" w:type="pct"/>
            <w:vMerge w:val="restart"/>
            <w:tcBorders>
              <w:top w:val="single" w:sz="4" w:space="0" w:color="auto"/>
              <w:left w:val="single" w:sz="4" w:space="0" w:color="auto"/>
              <w:bottom w:val="single" w:sz="4" w:space="0" w:color="auto"/>
              <w:right w:val="single" w:sz="4" w:space="0" w:color="auto"/>
            </w:tcBorders>
            <w:vAlign w:val="center"/>
          </w:tcPr>
          <w:p w14:paraId="296B130A" w14:textId="77777777" w:rsidR="0006731B" w:rsidRPr="003C6DE1" w:rsidRDefault="0006731B" w:rsidP="00EA482D">
            <w:pPr>
              <w:widowControl w:val="0"/>
              <w:spacing w:line="288" w:lineRule="auto"/>
              <w:contextualSpacing/>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Bodové kritérium</w:t>
            </w:r>
          </w:p>
          <w:p w14:paraId="0BC63AA2" w14:textId="77777777" w:rsidR="0006731B" w:rsidRPr="003C6DE1" w:rsidRDefault="0006731B" w:rsidP="00EA482D">
            <w:pPr>
              <w:spacing w:line="288" w:lineRule="auto"/>
              <w:contextualSpacing/>
              <w:jc w:val="center"/>
              <w:rPr>
                <w:rFonts w:ascii="Arial" w:hAnsi="Arial" w:cs="Arial"/>
                <w:color w:val="000000" w:themeColor="text1"/>
                <w:sz w:val="19"/>
                <w:szCs w:val="19"/>
              </w:rPr>
            </w:pPr>
          </w:p>
        </w:tc>
        <w:tc>
          <w:tcPr>
            <w:tcW w:w="507" w:type="pct"/>
            <w:tcBorders>
              <w:top w:val="single" w:sz="4" w:space="0" w:color="auto"/>
              <w:left w:val="single" w:sz="4" w:space="0" w:color="auto"/>
              <w:bottom w:val="single" w:sz="4" w:space="0" w:color="auto"/>
              <w:right w:val="single" w:sz="4" w:space="0" w:color="auto"/>
            </w:tcBorders>
            <w:vAlign w:val="center"/>
          </w:tcPr>
          <w:p w14:paraId="4EC3FDB7" w14:textId="77777777" w:rsidR="0006731B" w:rsidRPr="003C6DE1" w:rsidRDefault="0006731B" w:rsidP="00EA482D">
            <w:pPr>
              <w:spacing w:line="288" w:lineRule="auto"/>
              <w:contextualSpacing/>
              <w:jc w:val="center"/>
              <w:rPr>
                <w:rFonts w:ascii="Arial" w:hAnsi="Arial" w:cs="Arial"/>
                <w:color w:val="000000" w:themeColor="text1"/>
                <w:sz w:val="19"/>
                <w:szCs w:val="19"/>
              </w:rPr>
            </w:pPr>
            <w:r w:rsidRPr="003C6DE1">
              <w:rPr>
                <w:rFonts w:ascii="Arial" w:hAnsi="Arial" w:cs="Arial"/>
                <w:color w:val="000000" w:themeColor="text1"/>
                <w:sz w:val="19"/>
                <w:szCs w:val="19"/>
              </w:rPr>
              <w:t>2</w:t>
            </w:r>
          </w:p>
        </w:tc>
        <w:tc>
          <w:tcPr>
            <w:tcW w:w="2188" w:type="pct"/>
            <w:tcBorders>
              <w:top w:val="single" w:sz="4" w:space="0" w:color="auto"/>
              <w:left w:val="single" w:sz="4" w:space="0" w:color="auto"/>
              <w:bottom w:val="single" w:sz="4" w:space="0" w:color="auto"/>
              <w:right w:val="single" w:sz="4" w:space="0" w:color="auto"/>
            </w:tcBorders>
            <w:vAlign w:val="center"/>
            <w:hideMark/>
          </w:tcPr>
          <w:p w14:paraId="4FE93D68" w14:textId="77777777" w:rsidR="0006731B" w:rsidRPr="003C6DE1" w:rsidRDefault="0006731B" w:rsidP="002E63CF">
            <w:pPr>
              <w:spacing w:line="288" w:lineRule="auto"/>
              <w:contextualSpacing/>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Administratívne a odborné kapacity žiadateľa sú dostatočné z hľadiska ich počtu, odborných znalostí a skúseností, jednotlivé kompetencie v rámci projektového tímu sú zadefinované komplexne a vytvárajú predpoklad pre správne riadenie a implementáciu projektu. </w:t>
            </w:r>
          </w:p>
          <w:p w14:paraId="41E59626" w14:textId="77777777" w:rsidR="0006731B" w:rsidRPr="003C6DE1" w:rsidRDefault="0006731B" w:rsidP="002E63CF">
            <w:pPr>
              <w:spacing w:line="288" w:lineRule="auto"/>
              <w:contextualSpacing/>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Žiadateľ má zabezpečené, resp. deklaruje zabezpečenie riadenia projektu:</w:t>
            </w:r>
          </w:p>
          <w:p w14:paraId="1FBE01B4" w14:textId="77777777" w:rsidR="0006731B" w:rsidRPr="003C6DE1" w:rsidRDefault="0006731B" w:rsidP="002E63CF">
            <w:pPr>
              <w:numPr>
                <w:ilvl w:val="0"/>
                <w:numId w:val="5"/>
              </w:numPr>
              <w:spacing w:line="288" w:lineRule="auto"/>
              <w:ind w:left="308" w:hanging="283"/>
              <w:contextualSpacing/>
              <w:jc w:val="both"/>
              <w:rPr>
                <w:rFonts w:ascii="Arial" w:eastAsia="Helvetica" w:hAnsi="Arial" w:cs="Arial"/>
                <w:color w:val="000000" w:themeColor="text1"/>
                <w:sz w:val="19"/>
                <w:szCs w:val="19"/>
                <w:lang w:bidi="en-US"/>
              </w:rPr>
            </w:pPr>
            <w:r w:rsidRPr="003C6DE1">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57541E52" w14:textId="77777777" w:rsidR="0006731B" w:rsidRPr="003C6DE1" w:rsidRDefault="0006731B" w:rsidP="002E63CF">
            <w:pPr>
              <w:numPr>
                <w:ilvl w:val="0"/>
                <w:numId w:val="5"/>
              </w:numPr>
              <w:spacing w:line="288" w:lineRule="auto"/>
              <w:ind w:left="308" w:hanging="283"/>
              <w:contextualSpacing/>
              <w:jc w:val="both"/>
              <w:rPr>
                <w:rFonts w:ascii="Arial" w:eastAsia="Helvetica" w:hAnsi="Arial" w:cs="Arial"/>
                <w:color w:val="000000" w:themeColor="text1"/>
                <w:sz w:val="19"/>
                <w:szCs w:val="19"/>
                <w:lang w:bidi="en-US"/>
              </w:rPr>
            </w:pPr>
            <w:r w:rsidRPr="003C6DE1">
              <w:rPr>
                <w:rFonts w:ascii="Arial" w:eastAsia="Helvetica" w:hAnsi="Arial" w:cs="Arial"/>
                <w:color w:val="000000" w:themeColor="text1"/>
                <w:sz w:val="19"/>
                <w:szCs w:val="19"/>
                <w:lang w:bidi="en-US"/>
              </w:rPr>
              <w:t>internými kapacitami primeranými rozsahu projektu, ktoré majú skúsenosti s riadením aspoň jedného obdobného/porovnateľné projektu.</w:t>
            </w:r>
          </w:p>
        </w:tc>
      </w:tr>
      <w:tr w:rsidR="002E63CF" w:rsidRPr="003C6DE1" w14:paraId="0D7757DA" w14:textId="77777777" w:rsidTr="002E63CF">
        <w:trPr>
          <w:trHeight w:val="495"/>
        </w:trPr>
        <w:tc>
          <w:tcPr>
            <w:tcW w:w="224" w:type="pct"/>
            <w:vMerge/>
            <w:tcBorders>
              <w:top w:val="single" w:sz="4" w:space="0" w:color="auto"/>
              <w:left w:val="single" w:sz="4" w:space="0" w:color="auto"/>
              <w:bottom w:val="single" w:sz="4" w:space="0" w:color="auto"/>
              <w:right w:val="single" w:sz="4" w:space="0" w:color="auto"/>
            </w:tcBorders>
            <w:vAlign w:val="center"/>
            <w:hideMark/>
          </w:tcPr>
          <w:p w14:paraId="3DD21E54"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p>
        </w:tc>
        <w:tc>
          <w:tcPr>
            <w:tcW w:w="655" w:type="pct"/>
            <w:vMerge/>
            <w:tcBorders>
              <w:top w:val="single" w:sz="4" w:space="0" w:color="auto"/>
              <w:left w:val="single" w:sz="4" w:space="0" w:color="auto"/>
              <w:bottom w:val="single" w:sz="4" w:space="0" w:color="auto"/>
              <w:right w:val="single" w:sz="4" w:space="0" w:color="auto"/>
            </w:tcBorders>
            <w:vAlign w:val="center"/>
            <w:hideMark/>
          </w:tcPr>
          <w:p w14:paraId="40E2644B" w14:textId="77777777" w:rsidR="0006731B" w:rsidRPr="003C6DE1" w:rsidRDefault="0006731B" w:rsidP="0012726F">
            <w:pPr>
              <w:spacing w:line="288" w:lineRule="auto"/>
              <w:contextualSpacing/>
              <w:rPr>
                <w:rFonts w:ascii="Arial" w:eastAsiaTheme="minorHAnsi" w:hAnsi="Arial" w:cs="Arial"/>
                <w:color w:val="000000" w:themeColor="text1"/>
                <w:sz w:val="19"/>
                <w:szCs w:val="19"/>
              </w:rPr>
            </w:pPr>
          </w:p>
        </w:tc>
        <w:tc>
          <w:tcPr>
            <w:tcW w:w="983" w:type="pct"/>
            <w:vMerge/>
            <w:tcBorders>
              <w:top w:val="single" w:sz="4" w:space="0" w:color="auto"/>
              <w:left w:val="single" w:sz="4" w:space="0" w:color="auto"/>
              <w:bottom w:val="single" w:sz="4" w:space="0" w:color="auto"/>
              <w:right w:val="single" w:sz="4" w:space="0" w:color="auto"/>
            </w:tcBorders>
            <w:vAlign w:val="center"/>
            <w:hideMark/>
          </w:tcPr>
          <w:p w14:paraId="482E5AAD" w14:textId="77777777" w:rsidR="0006731B" w:rsidRPr="003C6DE1" w:rsidRDefault="0006731B" w:rsidP="0012726F">
            <w:pPr>
              <w:spacing w:line="288" w:lineRule="auto"/>
              <w:contextualSpacing/>
              <w:rPr>
                <w:rFonts w:ascii="Arial" w:eastAsiaTheme="minorHAnsi" w:hAnsi="Arial" w:cs="Arial"/>
                <w:color w:val="000000" w:themeColor="text1"/>
                <w:sz w:val="19"/>
                <w:szCs w:val="19"/>
              </w:rPr>
            </w:pPr>
          </w:p>
        </w:tc>
        <w:tc>
          <w:tcPr>
            <w:tcW w:w="442" w:type="pct"/>
            <w:vMerge/>
            <w:tcBorders>
              <w:top w:val="single" w:sz="4" w:space="0" w:color="auto"/>
              <w:left w:val="single" w:sz="4" w:space="0" w:color="auto"/>
              <w:bottom w:val="single" w:sz="4" w:space="0" w:color="auto"/>
              <w:right w:val="single" w:sz="4" w:space="0" w:color="auto"/>
            </w:tcBorders>
            <w:vAlign w:val="center"/>
            <w:hideMark/>
          </w:tcPr>
          <w:p w14:paraId="355978FD"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p>
        </w:tc>
        <w:tc>
          <w:tcPr>
            <w:tcW w:w="507" w:type="pct"/>
            <w:tcBorders>
              <w:top w:val="single" w:sz="4" w:space="0" w:color="auto"/>
              <w:left w:val="single" w:sz="4" w:space="0" w:color="auto"/>
              <w:bottom w:val="single" w:sz="4" w:space="0" w:color="auto"/>
              <w:right w:val="single" w:sz="4" w:space="0" w:color="auto"/>
            </w:tcBorders>
            <w:vAlign w:val="center"/>
          </w:tcPr>
          <w:p w14:paraId="44834918"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1</w:t>
            </w:r>
          </w:p>
        </w:tc>
        <w:tc>
          <w:tcPr>
            <w:tcW w:w="2188" w:type="pct"/>
            <w:tcBorders>
              <w:top w:val="single" w:sz="4" w:space="0" w:color="auto"/>
              <w:left w:val="single" w:sz="4" w:space="0" w:color="auto"/>
              <w:bottom w:val="single" w:sz="4" w:space="0" w:color="auto"/>
              <w:right w:val="single" w:sz="4" w:space="0" w:color="auto"/>
            </w:tcBorders>
            <w:vAlign w:val="center"/>
            <w:hideMark/>
          </w:tcPr>
          <w:p w14:paraId="7B97E69F" w14:textId="77777777" w:rsidR="0006731B" w:rsidRPr="003C6DE1" w:rsidRDefault="0006731B" w:rsidP="002E63CF">
            <w:pPr>
              <w:spacing w:line="288" w:lineRule="auto"/>
              <w:contextualSpacing/>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Administratívne a odborné kapacity žiadateľa sú dostatočné z hľadiska ich počtu, odborných znalostí a skúseností.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2E63CF" w:rsidRPr="003C6DE1" w14:paraId="41323F0D" w14:textId="77777777" w:rsidTr="002E63CF">
        <w:trPr>
          <w:trHeight w:val="420"/>
        </w:trPr>
        <w:tc>
          <w:tcPr>
            <w:tcW w:w="224" w:type="pct"/>
            <w:vMerge/>
            <w:tcBorders>
              <w:top w:val="single" w:sz="4" w:space="0" w:color="auto"/>
              <w:left w:val="single" w:sz="4" w:space="0" w:color="auto"/>
              <w:bottom w:val="single" w:sz="4" w:space="0" w:color="auto"/>
              <w:right w:val="single" w:sz="4" w:space="0" w:color="auto"/>
            </w:tcBorders>
            <w:vAlign w:val="center"/>
            <w:hideMark/>
          </w:tcPr>
          <w:p w14:paraId="367203DD"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p>
        </w:tc>
        <w:tc>
          <w:tcPr>
            <w:tcW w:w="655" w:type="pct"/>
            <w:vMerge/>
            <w:tcBorders>
              <w:top w:val="single" w:sz="4" w:space="0" w:color="auto"/>
              <w:left w:val="single" w:sz="4" w:space="0" w:color="auto"/>
              <w:bottom w:val="single" w:sz="4" w:space="0" w:color="auto"/>
              <w:right w:val="single" w:sz="4" w:space="0" w:color="auto"/>
            </w:tcBorders>
            <w:vAlign w:val="center"/>
            <w:hideMark/>
          </w:tcPr>
          <w:p w14:paraId="4F0AFB91" w14:textId="77777777" w:rsidR="0006731B" w:rsidRPr="003C6DE1" w:rsidRDefault="0006731B" w:rsidP="0012726F">
            <w:pPr>
              <w:spacing w:line="288" w:lineRule="auto"/>
              <w:contextualSpacing/>
              <w:rPr>
                <w:rFonts w:ascii="Arial" w:eastAsiaTheme="minorHAnsi" w:hAnsi="Arial" w:cs="Arial"/>
                <w:color w:val="000000" w:themeColor="text1"/>
                <w:sz w:val="19"/>
                <w:szCs w:val="19"/>
              </w:rPr>
            </w:pPr>
          </w:p>
        </w:tc>
        <w:tc>
          <w:tcPr>
            <w:tcW w:w="983" w:type="pct"/>
            <w:vMerge/>
            <w:tcBorders>
              <w:top w:val="single" w:sz="4" w:space="0" w:color="auto"/>
              <w:left w:val="single" w:sz="4" w:space="0" w:color="auto"/>
              <w:bottom w:val="single" w:sz="4" w:space="0" w:color="auto"/>
              <w:right w:val="single" w:sz="4" w:space="0" w:color="auto"/>
            </w:tcBorders>
            <w:vAlign w:val="center"/>
            <w:hideMark/>
          </w:tcPr>
          <w:p w14:paraId="7361D20C" w14:textId="77777777" w:rsidR="0006731B" w:rsidRPr="003C6DE1" w:rsidRDefault="0006731B" w:rsidP="0012726F">
            <w:pPr>
              <w:spacing w:line="288" w:lineRule="auto"/>
              <w:contextualSpacing/>
              <w:rPr>
                <w:rFonts w:ascii="Arial" w:eastAsiaTheme="minorHAnsi" w:hAnsi="Arial" w:cs="Arial"/>
                <w:color w:val="000000" w:themeColor="text1"/>
                <w:sz w:val="19"/>
                <w:szCs w:val="19"/>
              </w:rPr>
            </w:pPr>
          </w:p>
        </w:tc>
        <w:tc>
          <w:tcPr>
            <w:tcW w:w="442" w:type="pct"/>
            <w:vMerge/>
            <w:tcBorders>
              <w:top w:val="single" w:sz="4" w:space="0" w:color="auto"/>
              <w:left w:val="single" w:sz="4" w:space="0" w:color="auto"/>
              <w:bottom w:val="single" w:sz="4" w:space="0" w:color="auto"/>
              <w:right w:val="single" w:sz="4" w:space="0" w:color="auto"/>
            </w:tcBorders>
            <w:vAlign w:val="center"/>
            <w:hideMark/>
          </w:tcPr>
          <w:p w14:paraId="0AC4178A"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p>
        </w:tc>
        <w:tc>
          <w:tcPr>
            <w:tcW w:w="507" w:type="pct"/>
            <w:tcBorders>
              <w:top w:val="single" w:sz="4" w:space="0" w:color="auto"/>
              <w:left w:val="single" w:sz="4" w:space="0" w:color="auto"/>
              <w:bottom w:val="single" w:sz="4" w:space="0" w:color="auto"/>
              <w:right w:val="single" w:sz="4" w:space="0" w:color="auto"/>
            </w:tcBorders>
            <w:vAlign w:val="center"/>
            <w:hideMark/>
          </w:tcPr>
          <w:p w14:paraId="1FC7C24E"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0</w:t>
            </w:r>
          </w:p>
        </w:tc>
        <w:tc>
          <w:tcPr>
            <w:tcW w:w="2188" w:type="pct"/>
            <w:tcBorders>
              <w:top w:val="single" w:sz="4" w:space="0" w:color="auto"/>
              <w:left w:val="single" w:sz="4" w:space="0" w:color="auto"/>
              <w:bottom w:val="single" w:sz="4" w:space="0" w:color="auto"/>
              <w:right w:val="single" w:sz="4" w:space="0" w:color="auto"/>
            </w:tcBorders>
            <w:vAlign w:val="center"/>
            <w:hideMark/>
          </w:tcPr>
          <w:p w14:paraId="4D75F484" w14:textId="77777777" w:rsidR="0006731B" w:rsidRPr="003C6DE1" w:rsidRDefault="0006731B" w:rsidP="002E63CF">
            <w:pPr>
              <w:spacing w:line="288" w:lineRule="auto"/>
              <w:contextualSpacing/>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nekompletný projektový tím. Nedostatky administratívnych kapacít ohrozujú správne riadenie a implementáciu projektu.</w:t>
            </w:r>
          </w:p>
        </w:tc>
      </w:tr>
    </w:tbl>
    <w:p w14:paraId="55F6024E" w14:textId="17B9E15C"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0328B1">
        <w:rPr>
          <w:rFonts w:ascii="Arial" w:hAnsi="Arial" w:cs="Arial"/>
          <w:color w:val="000000" w:themeColor="text1"/>
          <w:sz w:val="19"/>
          <w:szCs w:val="19"/>
        </w:rPr>
        <w:t> častiach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59C35C4E" w14:textId="77777777"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36B8F161" w14:textId="5362BE86" w:rsidR="00611C36" w:rsidRPr="00D06955"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posudzuje sa</w:t>
      </w:r>
      <w:r w:rsidR="000C01BF">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7010F64B" w14:textId="79B16AF6" w:rsidR="00611C36" w:rsidRPr="00857CFE"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posudzuje sa</w:t>
      </w:r>
      <w:r w:rsidR="00470990">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 xml:space="preserve">zabezpečiť dostatočné personálne kapacity s potrebnou odbornou spôsobilosťou a know-how potrebným pre </w:t>
      </w:r>
      <w:r w:rsidRPr="00857CFE">
        <w:rPr>
          <w:rFonts w:ascii="Arial" w:hAnsi="Arial" w:cs="Arial"/>
          <w:color w:val="000000" w:themeColor="text1"/>
          <w:sz w:val="19"/>
          <w:szCs w:val="19"/>
          <w:lang w:val="sk-SK"/>
        </w:rPr>
        <w:lastRenderedPageBreak/>
        <w:t>zabezpečenie realizácie aktivít projektu, resp. dokáže formulovať dostatočné odborné požiadavky pre zabezpečenie realizácie aktivít projektu vrátane rozdelenia kompetencií, definovania potrebných odborných znalostí, vzdelania atď.</w:t>
      </w:r>
    </w:p>
    <w:p w14:paraId="55C59634" w14:textId="77777777"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 projektový manažment, monitorovanie projektu, finančné riadenie projektu, publicita a informovanie, účtovanie, vedenie evidencie a archivácia, zabezpečenie súladu realizácie projektu s</w:t>
      </w:r>
      <w:r>
        <w:rPr>
          <w:rFonts w:ascii="Arial" w:hAnsi="Arial" w:cs="Arial"/>
          <w:color w:val="000000" w:themeColor="text1"/>
          <w:sz w:val="19"/>
          <w:szCs w:val="19"/>
          <w:lang w:val="sk-SK"/>
        </w:rPr>
        <w:t>o zmluvou o poskytnutí NFP</w:t>
      </w:r>
      <w:r w:rsidRPr="003C6DE1">
        <w:rPr>
          <w:rFonts w:ascii="Arial" w:hAnsi="Arial" w:cs="Arial"/>
          <w:color w:val="000000" w:themeColor="text1"/>
          <w:sz w:val="19"/>
          <w:szCs w:val="19"/>
          <w:lang w:val="sk-SK"/>
        </w:rPr>
        <w:t xml:space="preserve"> a to najmä:</w:t>
      </w:r>
    </w:p>
    <w:p w14:paraId="18202594" w14:textId="74F6125B" w:rsidR="00611C36" w:rsidRPr="003C6DE1"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Pr>
          <w:rFonts w:ascii="Arial" w:hAnsi="Arial" w:cs="Arial"/>
          <w:color w:val="000000" w:themeColor="text1"/>
          <w:sz w:val="19"/>
          <w:szCs w:val="19"/>
          <w:lang w:val="sk-SK"/>
        </w:rPr>
        <w:t xml:space="preserve">, manažér pre </w:t>
      </w:r>
      <w:r w:rsidR="00C011E7">
        <w:rPr>
          <w:rFonts w:ascii="Arial" w:hAnsi="Arial" w:cs="Arial"/>
          <w:color w:val="000000" w:themeColor="text1"/>
          <w:sz w:val="19"/>
          <w:szCs w:val="19"/>
          <w:lang w:val="sk-SK"/>
        </w:rPr>
        <w:t xml:space="preserve">verejné obstarávanie </w:t>
      </w:r>
      <w:r>
        <w:rPr>
          <w:rFonts w:ascii="Arial" w:hAnsi="Arial" w:cs="Arial"/>
          <w:color w:val="000000" w:themeColor="text1"/>
          <w:sz w:val="19"/>
          <w:szCs w:val="19"/>
          <w:lang w:val="sk-SK"/>
        </w:rPr>
        <w:t>a pod.),</w:t>
      </w:r>
    </w:p>
    <w:p w14:paraId="244E6CB1" w14:textId="5232C607" w:rsidR="00611C36" w:rsidRPr="003C6DE1"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konkrétnym obsadením jednotlivých pozícií projektového tímu (uvedenie </w:t>
      </w:r>
      <w:r w:rsidR="00C011E7">
        <w:rPr>
          <w:rFonts w:ascii="Arial" w:hAnsi="Arial" w:cs="Arial"/>
          <w:color w:val="000000" w:themeColor="text1"/>
          <w:sz w:val="19"/>
          <w:szCs w:val="19"/>
          <w:lang w:val="sk-SK"/>
        </w:rPr>
        <w:t xml:space="preserve">konkrétnych osôb </w:t>
      </w:r>
      <w:r w:rsidRPr="003C6DE1">
        <w:rPr>
          <w:rFonts w:ascii="Arial" w:hAnsi="Arial" w:cs="Arial"/>
          <w:color w:val="000000" w:themeColor="text1"/>
          <w:sz w:val="19"/>
          <w:szCs w:val="19"/>
          <w:lang w:val="sk-SK"/>
        </w:rPr>
        <w:t>jednotlivých členo</w:t>
      </w:r>
      <w:r w:rsidR="00C011E7">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p>
    <w:p w14:paraId="6FAC988A" w14:textId="77777777" w:rsidR="00611C36" w:rsidRPr="003C6DE1"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4B64E8F5" w14:textId="77777777"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0246173C" w14:textId="21EB1E50" w:rsidR="00611C36" w:rsidRDefault="00611C36"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AA6A27B" w14:textId="77777777" w:rsidR="005635CC" w:rsidRDefault="005635CC" w:rsidP="00BE7DF0">
      <w:pPr>
        <w:spacing w:before="120" w:after="120" w:line="288" w:lineRule="auto"/>
        <w:jc w:val="both"/>
        <w:rPr>
          <w:rFonts w:ascii="Arial" w:hAnsi="Arial" w:cs="Arial"/>
          <w:color w:val="000000" w:themeColor="text1"/>
          <w:sz w:val="19"/>
          <w:szCs w:val="19"/>
        </w:rPr>
      </w:pPr>
    </w:p>
    <w:p w14:paraId="25B42DEA" w14:textId="77777777" w:rsidR="005635CC" w:rsidRDefault="005635CC" w:rsidP="00BE7DF0">
      <w:pPr>
        <w:spacing w:before="120" w:after="120" w:line="288" w:lineRule="auto"/>
        <w:jc w:val="both"/>
        <w:rPr>
          <w:rFonts w:ascii="Arial" w:hAnsi="Arial" w:cs="Arial"/>
          <w:color w:val="000000" w:themeColor="text1"/>
          <w:sz w:val="19"/>
          <w:szCs w:val="19"/>
        </w:rPr>
      </w:pPr>
    </w:p>
    <w:p w14:paraId="0C522CB3" w14:textId="77777777" w:rsidR="005635CC" w:rsidRDefault="005635CC" w:rsidP="00BE7DF0">
      <w:pPr>
        <w:spacing w:before="120" w:after="120" w:line="288" w:lineRule="auto"/>
        <w:jc w:val="both"/>
        <w:rPr>
          <w:rFonts w:ascii="Arial" w:hAnsi="Arial" w:cs="Arial"/>
          <w:color w:val="000000" w:themeColor="text1"/>
          <w:sz w:val="19"/>
          <w:szCs w:val="19"/>
        </w:rPr>
      </w:pPr>
    </w:p>
    <w:p w14:paraId="47897577" w14:textId="77777777" w:rsidR="005635CC" w:rsidRDefault="005635CC" w:rsidP="00BE7DF0">
      <w:pPr>
        <w:spacing w:before="120" w:after="120" w:line="288" w:lineRule="auto"/>
        <w:jc w:val="both"/>
        <w:rPr>
          <w:rFonts w:ascii="Arial" w:hAnsi="Arial" w:cs="Arial"/>
          <w:color w:val="000000" w:themeColor="text1"/>
          <w:sz w:val="19"/>
          <w:szCs w:val="19"/>
        </w:rPr>
      </w:pPr>
    </w:p>
    <w:p w14:paraId="7F6C3709" w14:textId="77777777" w:rsidR="005635CC" w:rsidRDefault="005635CC" w:rsidP="00BE7DF0">
      <w:pPr>
        <w:spacing w:before="120" w:after="120" w:line="288" w:lineRule="auto"/>
        <w:jc w:val="both"/>
        <w:rPr>
          <w:rFonts w:ascii="Arial" w:hAnsi="Arial" w:cs="Arial"/>
          <w:color w:val="000000" w:themeColor="text1"/>
          <w:sz w:val="19"/>
          <w:szCs w:val="19"/>
        </w:rPr>
      </w:pPr>
    </w:p>
    <w:p w14:paraId="7588482E" w14:textId="77777777" w:rsidR="005635CC" w:rsidRDefault="005635CC" w:rsidP="00BE7DF0">
      <w:pPr>
        <w:spacing w:before="120" w:after="120" w:line="288" w:lineRule="auto"/>
        <w:jc w:val="both"/>
        <w:rPr>
          <w:rFonts w:ascii="Arial" w:hAnsi="Arial" w:cs="Arial"/>
          <w:color w:val="000000" w:themeColor="text1"/>
          <w:sz w:val="19"/>
          <w:szCs w:val="19"/>
        </w:rPr>
      </w:pPr>
    </w:p>
    <w:p w14:paraId="08460CEB" w14:textId="77777777" w:rsidR="005635CC" w:rsidRDefault="005635CC" w:rsidP="00BE7DF0">
      <w:pPr>
        <w:spacing w:before="120" w:after="120" w:line="288" w:lineRule="auto"/>
        <w:jc w:val="both"/>
        <w:rPr>
          <w:rFonts w:ascii="Arial" w:hAnsi="Arial" w:cs="Arial"/>
          <w:color w:val="000000" w:themeColor="text1"/>
          <w:sz w:val="19"/>
          <w:szCs w:val="19"/>
        </w:rPr>
      </w:pPr>
    </w:p>
    <w:p w14:paraId="026A3EC2" w14:textId="77777777" w:rsidR="005635CC" w:rsidRDefault="005635CC" w:rsidP="00BE7DF0">
      <w:pPr>
        <w:spacing w:before="120" w:after="120" w:line="288" w:lineRule="auto"/>
        <w:jc w:val="both"/>
        <w:rPr>
          <w:rFonts w:ascii="Arial" w:hAnsi="Arial" w:cs="Arial"/>
          <w:color w:val="000000" w:themeColor="text1"/>
          <w:sz w:val="19"/>
          <w:szCs w:val="19"/>
        </w:rPr>
      </w:pPr>
    </w:p>
    <w:p w14:paraId="40F65279" w14:textId="77777777" w:rsidR="005635CC" w:rsidRDefault="005635CC" w:rsidP="00BE7DF0">
      <w:pPr>
        <w:spacing w:before="120" w:after="120" w:line="288" w:lineRule="auto"/>
        <w:jc w:val="both"/>
        <w:rPr>
          <w:rFonts w:ascii="Arial" w:hAnsi="Arial" w:cs="Arial"/>
          <w:color w:val="000000" w:themeColor="text1"/>
          <w:sz w:val="19"/>
          <w:szCs w:val="19"/>
        </w:rPr>
      </w:pPr>
    </w:p>
    <w:p w14:paraId="44C6B610" w14:textId="77777777" w:rsidR="005635CC" w:rsidRDefault="005635CC" w:rsidP="00BE7DF0">
      <w:pPr>
        <w:spacing w:before="120" w:after="120" w:line="288" w:lineRule="auto"/>
        <w:jc w:val="both"/>
        <w:rPr>
          <w:rFonts w:ascii="Arial" w:hAnsi="Arial" w:cs="Arial"/>
          <w:color w:val="000000" w:themeColor="text1"/>
          <w:sz w:val="19"/>
          <w:szCs w:val="19"/>
        </w:rPr>
      </w:pPr>
    </w:p>
    <w:p w14:paraId="164366F2" w14:textId="77777777" w:rsidR="005635CC" w:rsidRDefault="005635CC" w:rsidP="00BE7DF0">
      <w:pPr>
        <w:spacing w:before="120" w:after="120" w:line="288" w:lineRule="auto"/>
        <w:jc w:val="both"/>
        <w:rPr>
          <w:rFonts w:ascii="Arial" w:hAnsi="Arial" w:cs="Arial"/>
          <w:color w:val="000000" w:themeColor="text1"/>
          <w:sz w:val="19"/>
          <w:szCs w:val="19"/>
        </w:rPr>
      </w:pPr>
    </w:p>
    <w:p w14:paraId="32D1114E" w14:textId="77777777" w:rsidR="005635CC" w:rsidRDefault="005635CC" w:rsidP="00BE7DF0">
      <w:pPr>
        <w:spacing w:before="120" w:after="120" w:line="288" w:lineRule="auto"/>
        <w:jc w:val="both"/>
        <w:rPr>
          <w:rFonts w:ascii="Arial" w:hAnsi="Arial" w:cs="Arial"/>
          <w:color w:val="000000" w:themeColor="text1"/>
          <w:sz w:val="19"/>
          <w:szCs w:val="19"/>
        </w:rPr>
      </w:pPr>
    </w:p>
    <w:p w14:paraId="1991AA71" w14:textId="77777777" w:rsidR="005635CC" w:rsidRDefault="005635CC" w:rsidP="00BE7DF0">
      <w:pPr>
        <w:spacing w:before="120" w:after="120" w:line="288" w:lineRule="auto"/>
        <w:jc w:val="both"/>
        <w:rPr>
          <w:rFonts w:ascii="Arial"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675"/>
        <w:gridCol w:w="1847"/>
        <w:gridCol w:w="2831"/>
        <w:gridCol w:w="1346"/>
        <w:gridCol w:w="1673"/>
        <w:gridCol w:w="6621"/>
      </w:tblGrid>
      <w:tr w:rsidR="002E63CF" w:rsidRPr="003C6DE1" w14:paraId="62F6AA2F" w14:textId="77777777" w:rsidTr="002E63CF">
        <w:trPr>
          <w:trHeight w:val="397"/>
        </w:trPr>
        <w:tc>
          <w:tcPr>
            <w:tcW w:w="225" w:type="pct"/>
            <w:shd w:val="clear" w:color="auto" w:fill="DEEAF6" w:themeFill="accent1" w:themeFillTint="33"/>
            <w:vAlign w:val="center"/>
            <w:hideMark/>
          </w:tcPr>
          <w:p w14:paraId="76FDEDED"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616" w:type="pct"/>
            <w:shd w:val="clear" w:color="auto" w:fill="DEEAF6" w:themeFill="accent1" w:themeFillTint="33"/>
            <w:vAlign w:val="center"/>
            <w:hideMark/>
          </w:tcPr>
          <w:p w14:paraId="069D9895"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944" w:type="pct"/>
            <w:shd w:val="clear" w:color="auto" w:fill="DEEAF6" w:themeFill="accent1" w:themeFillTint="33"/>
            <w:vAlign w:val="center"/>
            <w:hideMark/>
          </w:tcPr>
          <w:p w14:paraId="66F34CCA"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1ED5D839"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58" w:type="pct"/>
            <w:shd w:val="clear" w:color="auto" w:fill="DEEAF6" w:themeFill="accent1" w:themeFillTint="33"/>
            <w:vAlign w:val="center"/>
            <w:hideMark/>
          </w:tcPr>
          <w:p w14:paraId="0CD4B955"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208" w:type="pct"/>
            <w:shd w:val="clear" w:color="auto" w:fill="DEEAF6" w:themeFill="accent1" w:themeFillTint="33"/>
            <w:vAlign w:val="center"/>
            <w:hideMark/>
          </w:tcPr>
          <w:p w14:paraId="57D6B550"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2E63CF" w:rsidRPr="003C6DE1" w14:paraId="3B96C0FB" w14:textId="77777777" w:rsidTr="002E63CF">
        <w:trPr>
          <w:trHeight w:val="435"/>
        </w:trPr>
        <w:tc>
          <w:tcPr>
            <w:tcW w:w="225" w:type="pct"/>
            <w:vMerge w:val="restart"/>
            <w:tcBorders>
              <w:top w:val="single" w:sz="4" w:space="0" w:color="auto"/>
              <w:left w:val="single" w:sz="4" w:space="0" w:color="auto"/>
              <w:bottom w:val="single" w:sz="4" w:space="0" w:color="auto"/>
              <w:right w:val="single" w:sz="4" w:space="0" w:color="auto"/>
            </w:tcBorders>
            <w:vAlign w:val="center"/>
            <w:hideMark/>
          </w:tcPr>
          <w:p w14:paraId="3FA99A0F"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3.2</w:t>
            </w:r>
          </w:p>
        </w:tc>
        <w:tc>
          <w:tcPr>
            <w:tcW w:w="616" w:type="pct"/>
            <w:vMerge w:val="restart"/>
            <w:tcBorders>
              <w:top w:val="single" w:sz="4" w:space="0" w:color="auto"/>
              <w:left w:val="single" w:sz="4" w:space="0" w:color="auto"/>
              <w:bottom w:val="single" w:sz="4" w:space="0" w:color="auto"/>
              <w:right w:val="single" w:sz="4" w:space="0" w:color="auto"/>
            </w:tcBorders>
            <w:vAlign w:val="center"/>
            <w:hideMark/>
          </w:tcPr>
          <w:p w14:paraId="6887FE19" w14:textId="77777777" w:rsidR="0006731B" w:rsidRPr="003C6DE1" w:rsidRDefault="0006731B" w:rsidP="00EA482D">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Posúdenie prevádzkovej  a technickej udržateľnosti projektu</w:t>
            </w:r>
          </w:p>
        </w:tc>
        <w:tc>
          <w:tcPr>
            <w:tcW w:w="944" w:type="pct"/>
            <w:vMerge w:val="restart"/>
            <w:tcBorders>
              <w:top w:val="single" w:sz="4" w:space="0" w:color="auto"/>
              <w:left w:val="single" w:sz="4" w:space="0" w:color="auto"/>
              <w:bottom w:val="single" w:sz="4" w:space="0" w:color="auto"/>
              <w:right w:val="single" w:sz="4" w:space="0" w:color="auto"/>
            </w:tcBorders>
            <w:vAlign w:val="center"/>
            <w:hideMark/>
          </w:tcPr>
          <w:p w14:paraId="442BFE51" w14:textId="77777777" w:rsidR="0006731B" w:rsidRPr="003C6DE1" w:rsidRDefault="0006731B" w:rsidP="00EA482D">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49" w:type="pct"/>
            <w:vMerge w:val="restart"/>
            <w:tcBorders>
              <w:top w:val="single" w:sz="4" w:space="0" w:color="auto"/>
              <w:left w:val="single" w:sz="4" w:space="0" w:color="auto"/>
              <w:bottom w:val="single" w:sz="4" w:space="0" w:color="auto"/>
              <w:right w:val="single" w:sz="4" w:space="0" w:color="auto"/>
            </w:tcBorders>
            <w:vAlign w:val="center"/>
            <w:hideMark/>
          </w:tcPr>
          <w:p w14:paraId="66C83F37" w14:textId="77777777" w:rsidR="0006731B" w:rsidRPr="003C6DE1" w:rsidRDefault="0006731B" w:rsidP="00EA482D">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Bodové kritérium</w:t>
            </w:r>
          </w:p>
        </w:tc>
        <w:tc>
          <w:tcPr>
            <w:tcW w:w="558" w:type="pct"/>
            <w:tcBorders>
              <w:top w:val="single" w:sz="4" w:space="0" w:color="auto"/>
              <w:left w:val="single" w:sz="4" w:space="0" w:color="auto"/>
              <w:bottom w:val="single" w:sz="4" w:space="0" w:color="auto"/>
              <w:right w:val="single" w:sz="4" w:space="0" w:color="auto"/>
            </w:tcBorders>
            <w:vAlign w:val="center"/>
          </w:tcPr>
          <w:p w14:paraId="2B2E205C"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w:t>
            </w:r>
          </w:p>
        </w:tc>
        <w:tc>
          <w:tcPr>
            <w:tcW w:w="2208" w:type="pct"/>
            <w:tcBorders>
              <w:top w:val="single" w:sz="4" w:space="0" w:color="auto"/>
              <w:left w:val="single" w:sz="4" w:space="0" w:color="auto"/>
              <w:bottom w:val="single" w:sz="4" w:space="0" w:color="auto"/>
              <w:right w:val="single" w:sz="4" w:space="0" w:color="auto"/>
            </w:tcBorders>
            <w:vAlign w:val="center"/>
            <w:hideMark/>
          </w:tcPr>
          <w:p w14:paraId="239C3B2C" w14:textId="77777777" w:rsidR="0006731B" w:rsidRPr="003C6DE1" w:rsidRDefault="0006731B" w:rsidP="00EA482D">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2E63CF" w:rsidRPr="003C6DE1" w14:paraId="642BA765" w14:textId="77777777" w:rsidTr="002E63CF">
        <w:trPr>
          <w:trHeight w:val="407"/>
        </w:trPr>
        <w:tc>
          <w:tcPr>
            <w:tcW w:w="225" w:type="pct"/>
            <w:vMerge/>
            <w:tcBorders>
              <w:top w:val="single" w:sz="4" w:space="0" w:color="auto"/>
              <w:left w:val="single" w:sz="4" w:space="0" w:color="auto"/>
              <w:bottom w:val="single" w:sz="4" w:space="0" w:color="auto"/>
              <w:right w:val="single" w:sz="4" w:space="0" w:color="auto"/>
            </w:tcBorders>
            <w:vAlign w:val="center"/>
            <w:hideMark/>
          </w:tcPr>
          <w:p w14:paraId="2176274A"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616" w:type="pct"/>
            <w:vMerge/>
            <w:tcBorders>
              <w:top w:val="single" w:sz="4" w:space="0" w:color="auto"/>
              <w:left w:val="single" w:sz="4" w:space="0" w:color="auto"/>
              <w:bottom w:val="single" w:sz="4" w:space="0" w:color="auto"/>
              <w:right w:val="single" w:sz="4" w:space="0" w:color="auto"/>
            </w:tcBorders>
            <w:vAlign w:val="center"/>
            <w:hideMark/>
          </w:tcPr>
          <w:p w14:paraId="4CCE0E02"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944" w:type="pct"/>
            <w:vMerge/>
            <w:tcBorders>
              <w:top w:val="single" w:sz="4" w:space="0" w:color="auto"/>
              <w:left w:val="single" w:sz="4" w:space="0" w:color="auto"/>
              <w:bottom w:val="single" w:sz="4" w:space="0" w:color="auto"/>
              <w:right w:val="single" w:sz="4" w:space="0" w:color="auto"/>
            </w:tcBorders>
            <w:vAlign w:val="center"/>
            <w:hideMark/>
          </w:tcPr>
          <w:p w14:paraId="17FC518C"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45D13423" w14:textId="77777777" w:rsidR="0006731B" w:rsidRPr="003C6DE1" w:rsidRDefault="0006731B" w:rsidP="0012726F">
            <w:pPr>
              <w:spacing w:line="288" w:lineRule="auto"/>
              <w:jc w:val="center"/>
              <w:rPr>
                <w:rFonts w:ascii="Arial" w:eastAsia="Helvetica" w:hAnsi="Arial" w:cs="Arial"/>
                <w:color w:val="000000" w:themeColor="text1"/>
                <w:sz w:val="19"/>
                <w:szCs w:val="19"/>
                <w:u w:color="000000"/>
              </w:rPr>
            </w:pPr>
          </w:p>
        </w:tc>
        <w:tc>
          <w:tcPr>
            <w:tcW w:w="558" w:type="pct"/>
            <w:tcBorders>
              <w:top w:val="single" w:sz="4" w:space="0" w:color="auto"/>
              <w:left w:val="single" w:sz="4" w:space="0" w:color="auto"/>
              <w:bottom w:val="single" w:sz="4" w:space="0" w:color="auto"/>
              <w:right w:val="single" w:sz="4" w:space="0" w:color="auto"/>
            </w:tcBorders>
            <w:vAlign w:val="center"/>
          </w:tcPr>
          <w:p w14:paraId="05C9F91C"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1</w:t>
            </w:r>
          </w:p>
        </w:tc>
        <w:tc>
          <w:tcPr>
            <w:tcW w:w="2208" w:type="pct"/>
            <w:tcBorders>
              <w:top w:val="single" w:sz="4" w:space="0" w:color="auto"/>
              <w:left w:val="single" w:sz="4" w:space="0" w:color="auto"/>
              <w:bottom w:val="single" w:sz="4" w:space="0" w:color="auto"/>
              <w:right w:val="single" w:sz="4" w:space="0" w:color="auto"/>
            </w:tcBorders>
            <w:vAlign w:val="center"/>
            <w:hideMark/>
          </w:tcPr>
          <w:p w14:paraId="30666B35" w14:textId="77777777" w:rsidR="0006731B" w:rsidRPr="003C6DE1" w:rsidRDefault="0006731B" w:rsidP="0012726F">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2E63CF" w:rsidRPr="003C6DE1" w14:paraId="676F0F83" w14:textId="77777777" w:rsidTr="002E63CF">
        <w:trPr>
          <w:trHeight w:val="530"/>
        </w:trPr>
        <w:tc>
          <w:tcPr>
            <w:tcW w:w="225" w:type="pct"/>
            <w:vMerge/>
            <w:tcBorders>
              <w:top w:val="single" w:sz="4" w:space="0" w:color="auto"/>
              <w:left w:val="single" w:sz="4" w:space="0" w:color="auto"/>
              <w:bottom w:val="single" w:sz="4" w:space="0" w:color="auto"/>
              <w:right w:val="single" w:sz="4" w:space="0" w:color="auto"/>
            </w:tcBorders>
            <w:vAlign w:val="center"/>
            <w:hideMark/>
          </w:tcPr>
          <w:p w14:paraId="79C1B10B"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616" w:type="pct"/>
            <w:vMerge/>
            <w:tcBorders>
              <w:top w:val="single" w:sz="4" w:space="0" w:color="auto"/>
              <w:left w:val="single" w:sz="4" w:space="0" w:color="auto"/>
              <w:bottom w:val="single" w:sz="4" w:space="0" w:color="auto"/>
              <w:right w:val="single" w:sz="4" w:space="0" w:color="auto"/>
            </w:tcBorders>
            <w:vAlign w:val="center"/>
            <w:hideMark/>
          </w:tcPr>
          <w:p w14:paraId="16B1EDA8"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944" w:type="pct"/>
            <w:vMerge/>
            <w:tcBorders>
              <w:top w:val="single" w:sz="4" w:space="0" w:color="auto"/>
              <w:left w:val="single" w:sz="4" w:space="0" w:color="auto"/>
              <w:bottom w:val="single" w:sz="4" w:space="0" w:color="auto"/>
              <w:right w:val="single" w:sz="4" w:space="0" w:color="auto"/>
            </w:tcBorders>
            <w:vAlign w:val="center"/>
            <w:hideMark/>
          </w:tcPr>
          <w:p w14:paraId="42F706D8"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19CE6AE2" w14:textId="77777777" w:rsidR="0006731B" w:rsidRPr="003C6DE1" w:rsidRDefault="0006731B" w:rsidP="0012726F">
            <w:pPr>
              <w:spacing w:line="288" w:lineRule="auto"/>
              <w:jc w:val="center"/>
              <w:rPr>
                <w:rFonts w:ascii="Arial" w:eastAsia="Helvetica" w:hAnsi="Arial" w:cs="Arial"/>
                <w:color w:val="000000" w:themeColor="text1"/>
                <w:sz w:val="19"/>
                <w:szCs w:val="19"/>
                <w:u w:color="000000"/>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1EE70E7C"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0</w:t>
            </w:r>
          </w:p>
        </w:tc>
        <w:tc>
          <w:tcPr>
            <w:tcW w:w="2208" w:type="pct"/>
            <w:tcBorders>
              <w:top w:val="single" w:sz="4" w:space="0" w:color="auto"/>
              <w:left w:val="single" w:sz="4" w:space="0" w:color="auto"/>
              <w:bottom w:val="single" w:sz="4" w:space="0" w:color="auto"/>
              <w:right w:val="single" w:sz="4" w:space="0" w:color="auto"/>
            </w:tcBorders>
            <w:vAlign w:val="center"/>
            <w:hideMark/>
          </w:tcPr>
          <w:p w14:paraId="21236F3C" w14:textId="77777777" w:rsidR="0006731B" w:rsidRPr="003C6DE1" w:rsidRDefault="0006731B" w:rsidP="0012726F">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02A6D987" w14:textId="12850758"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0328B1">
        <w:rPr>
          <w:rFonts w:ascii="Arial" w:hAnsi="Arial" w:cs="Arial"/>
          <w:color w:val="000000" w:themeColor="text1"/>
          <w:sz w:val="19"/>
          <w:szCs w:val="19"/>
        </w:rPr>
        <w:t> </w:t>
      </w:r>
      <w:r w:rsidRPr="003C6DE1">
        <w:rPr>
          <w:rFonts w:ascii="Arial" w:hAnsi="Arial" w:cs="Arial"/>
          <w:color w:val="000000" w:themeColor="text1"/>
          <w:sz w:val="19"/>
          <w:szCs w:val="19"/>
        </w:rPr>
        <w:t>časti</w:t>
      </w:r>
      <w:r w:rsidR="000328B1">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5F3C23E" w14:textId="77777777"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036FB931" w14:textId="77777777" w:rsidR="00611C36" w:rsidRPr="003C6DE1"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70205029" w14:textId="77777777" w:rsidR="00611C36" w:rsidRPr="00AE2CE5"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22B01A0D" w14:textId="77777777" w:rsidR="00611C36" w:rsidRPr="00AE2CE5"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742BA67D" w14:textId="42C31FB7" w:rsidR="009719FF"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4446102" w14:textId="77777777" w:rsidR="005635CC" w:rsidRDefault="005635CC"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p w14:paraId="4E4A46CB" w14:textId="77777777" w:rsidR="005635CC" w:rsidRPr="00611C36" w:rsidRDefault="005635CC"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4"/>
        <w:tblW w:w="5000" w:type="pct"/>
        <w:tblLook w:val="04A0" w:firstRow="1" w:lastRow="0" w:firstColumn="1" w:lastColumn="0" w:noHBand="0" w:noVBand="1"/>
      </w:tblPr>
      <w:tblGrid>
        <w:gridCol w:w="672"/>
        <w:gridCol w:w="14454"/>
      </w:tblGrid>
      <w:tr w:rsidR="0006731B" w:rsidRPr="003C6DE1" w14:paraId="5317FF62" w14:textId="77777777" w:rsidTr="00485420">
        <w:tc>
          <w:tcPr>
            <w:tcW w:w="22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B2EFB4" w14:textId="77777777" w:rsidR="0006731B" w:rsidRPr="003C6DE1" w:rsidRDefault="0006731B" w:rsidP="00485420">
            <w:pPr>
              <w:widowControl w:val="0"/>
              <w:spacing w:line="269" w:lineRule="exact"/>
              <w:ind w:right="2"/>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lastRenderedPageBreak/>
              <w:t>4.</w:t>
            </w:r>
          </w:p>
        </w:tc>
        <w:tc>
          <w:tcPr>
            <w:tcW w:w="477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A2A170" w14:textId="77777777" w:rsidR="0006731B" w:rsidRPr="003C6DE1" w:rsidRDefault="0006731B" w:rsidP="00485420">
            <w:pPr>
              <w:widowControl w:val="0"/>
              <w:spacing w:line="269" w:lineRule="exact"/>
              <w:ind w:right="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Finančná a ekonomická stránka projektu</w:t>
            </w:r>
          </w:p>
        </w:tc>
      </w:tr>
    </w:tbl>
    <w:p w14:paraId="2FAB812F" w14:textId="3C20F3DF" w:rsidR="009719FF" w:rsidRPr="006F5A88" w:rsidRDefault="009719FF" w:rsidP="00EA482D">
      <w:pPr>
        <w:widowControl w:val="0"/>
        <w:tabs>
          <w:tab w:val="left" w:pos="693"/>
        </w:tabs>
        <w:spacing w:after="0" w:line="269" w:lineRule="exact"/>
        <w:rPr>
          <w:rFonts w:ascii="Arial" w:hAnsi="Arial" w:cs="Arial"/>
          <w:b/>
          <w:bCs/>
          <w:color w:val="000000" w:themeColor="text1"/>
          <w:sz w:val="10"/>
          <w:szCs w:val="10"/>
          <w:u w:color="000000"/>
        </w:rPr>
      </w:pPr>
    </w:p>
    <w:tbl>
      <w:tblPr>
        <w:tblStyle w:val="TableGrid4"/>
        <w:tblW w:w="5000" w:type="pct"/>
        <w:tblLayout w:type="fixed"/>
        <w:tblLook w:val="04A0" w:firstRow="1" w:lastRow="0" w:firstColumn="1" w:lastColumn="0" w:noHBand="0" w:noVBand="1"/>
      </w:tblPr>
      <w:tblGrid>
        <w:gridCol w:w="662"/>
        <w:gridCol w:w="2242"/>
        <w:gridCol w:w="4898"/>
        <w:gridCol w:w="1331"/>
        <w:gridCol w:w="1513"/>
        <w:gridCol w:w="4480"/>
      </w:tblGrid>
      <w:tr w:rsidR="00E573FD" w:rsidRPr="003C6DE1" w14:paraId="0B95750A" w14:textId="77777777" w:rsidTr="005635CC">
        <w:trPr>
          <w:trHeight w:val="397"/>
        </w:trPr>
        <w:tc>
          <w:tcPr>
            <w:tcW w:w="219" w:type="pct"/>
            <w:shd w:val="clear" w:color="auto" w:fill="DEEAF6" w:themeFill="accent1" w:themeFillTint="33"/>
            <w:vAlign w:val="center"/>
            <w:hideMark/>
          </w:tcPr>
          <w:p w14:paraId="5FC373DC"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41" w:type="pct"/>
            <w:shd w:val="clear" w:color="auto" w:fill="DEEAF6" w:themeFill="accent1" w:themeFillTint="33"/>
            <w:vAlign w:val="center"/>
            <w:hideMark/>
          </w:tcPr>
          <w:p w14:paraId="6840A6C5"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619" w:type="pct"/>
            <w:shd w:val="clear" w:color="auto" w:fill="DEEAF6" w:themeFill="accent1" w:themeFillTint="33"/>
            <w:vAlign w:val="center"/>
            <w:hideMark/>
          </w:tcPr>
          <w:p w14:paraId="134ACA55"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0" w:type="pct"/>
            <w:shd w:val="clear" w:color="auto" w:fill="DEEAF6" w:themeFill="accent1" w:themeFillTint="33"/>
            <w:vAlign w:val="center"/>
            <w:hideMark/>
          </w:tcPr>
          <w:p w14:paraId="3740CE89"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0" w:type="pct"/>
            <w:shd w:val="clear" w:color="auto" w:fill="DEEAF6" w:themeFill="accent1" w:themeFillTint="33"/>
            <w:vAlign w:val="center"/>
            <w:hideMark/>
          </w:tcPr>
          <w:p w14:paraId="4C402553"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481" w:type="pct"/>
            <w:shd w:val="clear" w:color="auto" w:fill="DEEAF6" w:themeFill="accent1" w:themeFillTint="33"/>
            <w:vAlign w:val="center"/>
            <w:hideMark/>
          </w:tcPr>
          <w:p w14:paraId="53E4CCE6"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06731B" w:rsidRPr="003C6DE1" w14:paraId="0EA189D9" w14:textId="77777777" w:rsidTr="005635CC">
        <w:trPr>
          <w:trHeight w:val="1497"/>
        </w:trPr>
        <w:tc>
          <w:tcPr>
            <w:tcW w:w="219" w:type="pct"/>
            <w:vMerge w:val="restart"/>
            <w:tcBorders>
              <w:top w:val="single" w:sz="4" w:space="0" w:color="auto"/>
              <w:left w:val="single" w:sz="4" w:space="0" w:color="auto"/>
              <w:bottom w:val="single" w:sz="4" w:space="0" w:color="auto"/>
              <w:right w:val="single" w:sz="4" w:space="0" w:color="auto"/>
            </w:tcBorders>
            <w:vAlign w:val="center"/>
          </w:tcPr>
          <w:p w14:paraId="5AAD2732"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4.1</w:t>
            </w:r>
          </w:p>
        </w:tc>
        <w:tc>
          <w:tcPr>
            <w:tcW w:w="741" w:type="pct"/>
            <w:vMerge w:val="restart"/>
            <w:tcBorders>
              <w:top w:val="single" w:sz="4" w:space="0" w:color="auto"/>
              <w:left w:val="single" w:sz="4" w:space="0" w:color="auto"/>
              <w:bottom w:val="single" w:sz="4" w:space="0" w:color="auto"/>
              <w:right w:val="single" w:sz="4" w:space="0" w:color="auto"/>
            </w:tcBorders>
            <w:vAlign w:val="center"/>
          </w:tcPr>
          <w:p w14:paraId="3FC585C7" w14:textId="77777777" w:rsidR="0006731B" w:rsidRPr="003C6DE1" w:rsidRDefault="0006731B" w:rsidP="00EA482D">
            <w:pPr>
              <w:spacing w:line="288" w:lineRule="auto"/>
              <w:rPr>
                <w:rFonts w:ascii="Arial" w:hAnsi="Arial" w:cs="Arial"/>
                <w:color w:val="000000" w:themeColor="text1"/>
                <w:sz w:val="19"/>
                <w:szCs w:val="19"/>
              </w:rPr>
            </w:pPr>
            <w:r w:rsidRPr="003C6DE1">
              <w:rPr>
                <w:rFonts w:ascii="Arial" w:eastAsia="Helvetica" w:hAnsi="Arial" w:cs="Arial"/>
                <w:color w:val="000000" w:themeColor="text1"/>
                <w:sz w:val="19"/>
                <w:szCs w:val="19"/>
              </w:rPr>
              <w:t>Vecná oprávnenosť výdavkov projektu - obsahová oprávnenosť, účelnosť a účinnosť</w:t>
            </w:r>
          </w:p>
        </w:tc>
        <w:tc>
          <w:tcPr>
            <w:tcW w:w="1619" w:type="pct"/>
            <w:vMerge w:val="restart"/>
            <w:tcBorders>
              <w:top w:val="single" w:sz="4" w:space="0" w:color="auto"/>
              <w:left w:val="single" w:sz="4" w:space="0" w:color="auto"/>
              <w:bottom w:val="single" w:sz="4" w:space="0" w:color="auto"/>
              <w:right w:val="single" w:sz="4" w:space="0" w:color="auto"/>
            </w:tcBorders>
            <w:vAlign w:val="center"/>
          </w:tcPr>
          <w:p w14:paraId="17A9EA41" w14:textId="77777777" w:rsidR="0006731B" w:rsidRPr="003C6DE1" w:rsidRDefault="0006731B" w:rsidP="002E63CF">
            <w:pPr>
              <w:pStyle w:val="Normlnywebov"/>
              <w:spacing w:line="288" w:lineRule="auto"/>
              <w:jc w:val="both"/>
              <w:rPr>
                <w:rFonts w:ascii="Arial" w:hAnsi="Arial" w:cs="Arial"/>
                <w:color w:val="000000" w:themeColor="text1"/>
                <w:sz w:val="19"/>
                <w:szCs w:val="19"/>
              </w:rPr>
            </w:pPr>
            <w:r w:rsidRPr="003C6DE1">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3C6DE1">
              <w:rPr>
                <w:rFonts w:ascii="Arial" w:hAnsi="Arial" w:cs="Arial"/>
                <w:color w:val="000000" w:themeColor="text1"/>
                <w:sz w:val="19"/>
                <w:szCs w:val="19"/>
              </w:rPr>
              <w:t>účinnosti (t.j. plnenie stanovených cieľov a dosahovanie plánovaných výsledkov).</w:t>
            </w:r>
          </w:p>
          <w:p w14:paraId="633C2A1F" w14:textId="3ECF6844" w:rsidR="0006731B" w:rsidRPr="003C6DE1" w:rsidRDefault="0006731B" w:rsidP="002E63CF">
            <w:pPr>
              <w:spacing w:line="288" w:lineRule="auto"/>
              <w:jc w:val="both"/>
              <w:rPr>
                <w:rFonts w:ascii="Arial" w:hAnsi="Arial" w:cs="Arial"/>
                <w:b/>
                <w:i/>
                <w:color w:val="000000" w:themeColor="text1"/>
                <w:sz w:val="19"/>
                <w:szCs w:val="19"/>
              </w:rPr>
            </w:pPr>
            <w:r w:rsidRPr="003C6DE1">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40" w:type="pct"/>
            <w:vMerge w:val="restart"/>
            <w:tcBorders>
              <w:top w:val="single" w:sz="4" w:space="0" w:color="auto"/>
              <w:left w:val="single" w:sz="4" w:space="0" w:color="auto"/>
              <w:bottom w:val="single" w:sz="4" w:space="0" w:color="auto"/>
              <w:right w:val="single" w:sz="4" w:space="0" w:color="auto"/>
            </w:tcBorders>
            <w:vAlign w:val="center"/>
          </w:tcPr>
          <w:p w14:paraId="1628CA3F"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500" w:type="pct"/>
            <w:tcBorders>
              <w:top w:val="single" w:sz="4" w:space="0" w:color="auto"/>
              <w:left w:val="single" w:sz="4" w:space="0" w:color="auto"/>
              <w:bottom w:val="single" w:sz="4" w:space="0" w:color="auto"/>
              <w:right w:val="single" w:sz="4" w:space="0" w:color="auto"/>
            </w:tcBorders>
            <w:vAlign w:val="center"/>
          </w:tcPr>
          <w:p w14:paraId="35E38457"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áno</w:t>
            </w:r>
          </w:p>
        </w:tc>
        <w:tc>
          <w:tcPr>
            <w:tcW w:w="1481" w:type="pct"/>
            <w:tcBorders>
              <w:top w:val="single" w:sz="4" w:space="0" w:color="auto"/>
              <w:left w:val="single" w:sz="4" w:space="0" w:color="auto"/>
              <w:bottom w:val="single" w:sz="4" w:space="0" w:color="auto"/>
              <w:right w:val="single" w:sz="4" w:space="0" w:color="auto"/>
            </w:tcBorders>
            <w:vAlign w:val="center"/>
          </w:tcPr>
          <w:p w14:paraId="7458D2F2"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06731B" w:rsidRPr="003C6DE1" w14:paraId="066FE3C7" w14:textId="77777777" w:rsidTr="005635CC">
        <w:trPr>
          <w:trHeight w:val="1689"/>
        </w:trPr>
        <w:tc>
          <w:tcPr>
            <w:tcW w:w="219" w:type="pct"/>
            <w:vMerge/>
            <w:tcBorders>
              <w:top w:val="single" w:sz="4" w:space="0" w:color="auto"/>
              <w:left w:val="single" w:sz="4" w:space="0" w:color="auto"/>
              <w:bottom w:val="single" w:sz="4" w:space="0" w:color="auto"/>
              <w:right w:val="single" w:sz="4" w:space="0" w:color="auto"/>
            </w:tcBorders>
            <w:vAlign w:val="center"/>
          </w:tcPr>
          <w:p w14:paraId="66320E17"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741" w:type="pct"/>
            <w:vMerge/>
            <w:tcBorders>
              <w:top w:val="single" w:sz="4" w:space="0" w:color="auto"/>
              <w:left w:val="single" w:sz="4" w:space="0" w:color="auto"/>
              <w:bottom w:val="single" w:sz="4" w:space="0" w:color="auto"/>
              <w:right w:val="single" w:sz="4" w:space="0" w:color="auto"/>
            </w:tcBorders>
            <w:vAlign w:val="center"/>
          </w:tcPr>
          <w:p w14:paraId="29537467"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1619" w:type="pct"/>
            <w:vMerge/>
            <w:tcBorders>
              <w:top w:val="single" w:sz="4" w:space="0" w:color="auto"/>
              <w:left w:val="single" w:sz="4" w:space="0" w:color="auto"/>
              <w:bottom w:val="single" w:sz="4" w:space="0" w:color="auto"/>
              <w:right w:val="single" w:sz="4" w:space="0" w:color="auto"/>
            </w:tcBorders>
            <w:vAlign w:val="center"/>
          </w:tcPr>
          <w:p w14:paraId="01A56A6A" w14:textId="77777777" w:rsidR="0006731B" w:rsidRPr="003C6DE1" w:rsidRDefault="0006731B" w:rsidP="0012726F">
            <w:pPr>
              <w:spacing w:line="288" w:lineRule="auto"/>
              <w:rPr>
                <w:rFonts w:ascii="Arial" w:eastAsiaTheme="minorHAnsi" w:hAnsi="Arial" w:cs="Arial"/>
                <w:b/>
                <w:i/>
                <w:color w:val="000000" w:themeColor="text1"/>
                <w:sz w:val="19"/>
                <w:szCs w:val="19"/>
              </w:rPr>
            </w:pPr>
          </w:p>
        </w:tc>
        <w:tc>
          <w:tcPr>
            <w:tcW w:w="440" w:type="pct"/>
            <w:vMerge/>
            <w:tcBorders>
              <w:top w:val="single" w:sz="4" w:space="0" w:color="auto"/>
              <w:left w:val="single" w:sz="4" w:space="0" w:color="auto"/>
              <w:bottom w:val="single" w:sz="4" w:space="0" w:color="auto"/>
              <w:right w:val="single" w:sz="4" w:space="0" w:color="auto"/>
            </w:tcBorders>
            <w:vAlign w:val="center"/>
          </w:tcPr>
          <w:p w14:paraId="41F01390"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500" w:type="pct"/>
            <w:tcBorders>
              <w:top w:val="single" w:sz="4" w:space="0" w:color="auto"/>
              <w:left w:val="single" w:sz="4" w:space="0" w:color="auto"/>
              <w:bottom w:val="single" w:sz="4" w:space="0" w:color="auto"/>
              <w:right w:val="single" w:sz="4" w:space="0" w:color="auto"/>
            </w:tcBorders>
            <w:vAlign w:val="center"/>
          </w:tcPr>
          <w:p w14:paraId="322B57DA"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nie</w:t>
            </w:r>
          </w:p>
        </w:tc>
        <w:tc>
          <w:tcPr>
            <w:tcW w:w="1481" w:type="pct"/>
            <w:tcBorders>
              <w:top w:val="single" w:sz="4" w:space="0" w:color="auto"/>
              <w:left w:val="single" w:sz="4" w:space="0" w:color="auto"/>
              <w:bottom w:val="single" w:sz="4" w:space="0" w:color="auto"/>
              <w:right w:val="single" w:sz="4" w:space="0" w:color="auto"/>
            </w:tcBorders>
            <w:vAlign w:val="center"/>
          </w:tcPr>
          <w:p w14:paraId="43D611A6"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Menej ako 70% finančnej hodnoty žiadateľom nárokovaných celkových oprávnených výdavkov projektu je vecne oprávnených (obsahová oprávnenosť, účelnosť a účinnosť).</w:t>
            </w:r>
          </w:p>
        </w:tc>
      </w:tr>
    </w:tbl>
    <w:p w14:paraId="38BECD56" w14:textId="14776F59"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w:t>
      </w:r>
      <w:r w:rsidRPr="003538F4">
        <w:rPr>
          <w:rFonts w:ascii="Arial" w:hAnsi="Arial" w:cs="Arial"/>
          <w:color w:val="000000" w:themeColor="text1"/>
          <w:sz w:val="19"/>
          <w:szCs w:val="19"/>
        </w:rPr>
        <w:t>príloha Rozpočet projektu.</w:t>
      </w:r>
    </w:p>
    <w:p w14:paraId="0AD8253A" w14:textId="77777777" w:rsidR="00611C36"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2118D267" w14:textId="77777777" w:rsidR="00611C36" w:rsidRDefault="00611C36" w:rsidP="00611C36">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504C72F6" w14:textId="00E3C8EC" w:rsidR="00611C36" w:rsidRDefault="00611C36" w:rsidP="00611C36">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sidR="00C011E7">
        <w:rPr>
          <w:rFonts w:ascii="Arial" w:eastAsiaTheme="minorHAnsi" w:hAnsi="Arial" w:cs="Arial"/>
          <w:color w:val="000000" w:themeColor="text1"/>
          <w:sz w:val="19"/>
          <w:szCs w:val="19"/>
          <w:bdr w:val="none" w:sz="0" w:space="0" w:color="auto"/>
          <w:lang w:val="sk-SK"/>
        </w:rPr>
        <w:t>o</w:t>
      </w:r>
      <w:r w:rsidRPr="009E04ED">
        <w:rPr>
          <w:rFonts w:ascii="Arial" w:eastAsiaTheme="minorHAnsi" w:hAnsi="Arial" w:cs="Arial"/>
          <w:color w:val="000000" w:themeColor="text1"/>
          <w:sz w:val="19"/>
          <w:szCs w:val="19"/>
          <w:bdr w:val="none" w:sz="0" w:space="0" w:color="auto"/>
          <w:lang w:val="sk-SK"/>
        </w:rPr>
        <w:t xml:space="preserve"> 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1FE33464" w14:textId="77777777" w:rsidR="00611C36" w:rsidRDefault="00611C36" w:rsidP="00611C36">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6A5D9ED1" w14:textId="77777777" w:rsidR="00611C36" w:rsidRPr="009E04ED" w:rsidRDefault="00611C36" w:rsidP="00611C36">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24A2A480" w14:textId="77777777" w:rsidR="00611C36"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4B207F41" w14:textId="65161C6E" w:rsidR="00611C36" w:rsidRDefault="00611C36"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128AB503" w14:textId="77777777" w:rsidR="005635CC" w:rsidRDefault="005635CC" w:rsidP="00BE7DF0">
      <w:pPr>
        <w:spacing w:before="120" w:after="120" w:line="288" w:lineRule="auto"/>
        <w:jc w:val="both"/>
        <w:rPr>
          <w:rFonts w:ascii="Arial" w:hAnsi="Arial" w:cs="Arial"/>
          <w:color w:val="000000" w:themeColor="text1"/>
          <w:sz w:val="19"/>
          <w:szCs w:val="19"/>
        </w:rPr>
      </w:pPr>
    </w:p>
    <w:tbl>
      <w:tblPr>
        <w:tblStyle w:val="TableGrid4"/>
        <w:tblW w:w="5000" w:type="pct"/>
        <w:tblLayout w:type="fixed"/>
        <w:tblLook w:val="04A0" w:firstRow="1" w:lastRow="0" w:firstColumn="1" w:lastColumn="0" w:noHBand="0" w:noVBand="1"/>
      </w:tblPr>
      <w:tblGrid>
        <w:gridCol w:w="659"/>
        <w:gridCol w:w="1715"/>
        <w:gridCol w:w="7085"/>
        <w:gridCol w:w="1322"/>
        <w:gridCol w:w="1507"/>
        <w:gridCol w:w="2838"/>
      </w:tblGrid>
      <w:tr w:rsidR="005635CC" w:rsidRPr="003C6DE1" w14:paraId="37E5DAFD" w14:textId="77777777" w:rsidTr="005635CC">
        <w:trPr>
          <w:trHeight w:val="397"/>
        </w:trPr>
        <w:tc>
          <w:tcPr>
            <w:tcW w:w="218" w:type="pct"/>
            <w:shd w:val="clear" w:color="auto" w:fill="DEEAF6" w:themeFill="accent1" w:themeFillTint="33"/>
            <w:vAlign w:val="center"/>
            <w:hideMark/>
          </w:tcPr>
          <w:p w14:paraId="1F9ADDFF" w14:textId="5D0F7E98"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567" w:type="pct"/>
            <w:shd w:val="clear" w:color="auto" w:fill="DEEAF6" w:themeFill="accent1" w:themeFillTint="33"/>
            <w:vAlign w:val="center"/>
            <w:hideMark/>
          </w:tcPr>
          <w:p w14:paraId="134343D3" w14:textId="45EB070A"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2342" w:type="pct"/>
            <w:shd w:val="clear" w:color="auto" w:fill="DEEAF6" w:themeFill="accent1" w:themeFillTint="33"/>
            <w:vAlign w:val="center"/>
            <w:hideMark/>
          </w:tcPr>
          <w:p w14:paraId="168DB45F" w14:textId="35FF07F2"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37" w:type="pct"/>
            <w:shd w:val="clear" w:color="auto" w:fill="DEEAF6" w:themeFill="accent1" w:themeFillTint="33"/>
            <w:vAlign w:val="center"/>
            <w:hideMark/>
          </w:tcPr>
          <w:p w14:paraId="554D5543" w14:textId="2AD0FBA5" w:rsidR="00E573FD" w:rsidRPr="003C6DE1" w:rsidRDefault="00E573FD" w:rsidP="00D46A69">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8" w:type="pct"/>
            <w:shd w:val="clear" w:color="auto" w:fill="DEEAF6" w:themeFill="accent1" w:themeFillTint="33"/>
            <w:vAlign w:val="center"/>
            <w:hideMark/>
          </w:tcPr>
          <w:p w14:paraId="12CCC063" w14:textId="33195D1A" w:rsidR="00E573FD" w:rsidRPr="003C6DE1" w:rsidRDefault="00E573FD" w:rsidP="00D46A69">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938" w:type="pct"/>
            <w:shd w:val="clear" w:color="auto" w:fill="DEEAF6" w:themeFill="accent1" w:themeFillTint="33"/>
            <w:vAlign w:val="center"/>
            <w:hideMark/>
          </w:tcPr>
          <w:p w14:paraId="53FD4FA9" w14:textId="28F1C07E"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5635CC" w:rsidRPr="003C6DE1" w14:paraId="59E14BE7" w14:textId="77777777" w:rsidTr="005635CC">
        <w:trPr>
          <w:trHeight w:val="2432"/>
        </w:trPr>
        <w:tc>
          <w:tcPr>
            <w:tcW w:w="218" w:type="pct"/>
            <w:vMerge w:val="restart"/>
            <w:tcBorders>
              <w:top w:val="single" w:sz="4" w:space="0" w:color="auto"/>
              <w:left w:val="single" w:sz="4" w:space="0" w:color="auto"/>
              <w:right w:val="single" w:sz="4" w:space="0" w:color="auto"/>
            </w:tcBorders>
            <w:vAlign w:val="center"/>
          </w:tcPr>
          <w:p w14:paraId="0D81EDF0" w14:textId="77777777" w:rsidR="00611C36" w:rsidRPr="003C6DE1" w:rsidRDefault="00611C36"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4.2</w:t>
            </w:r>
          </w:p>
        </w:tc>
        <w:tc>
          <w:tcPr>
            <w:tcW w:w="567" w:type="pct"/>
            <w:vMerge w:val="restart"/>
            <w:tcBorders>
              <w:top w:val="single" w:sz="4" w:space="0" w:color="auto"/>
              <w:left w:val="single" w:sz="4" w:space="0" w:color="auto"/>
              <w:right w:val="single" w:sz="4" w:space="0" w:color="auto"/>
            </w:tcBorders>
            <w:vAlign w:val="center"/>
          </w:tcPr>
          <w:p w14:paraId="4C91BCD8" w14:textId="3361928B" w:rsidR="00611C36" w:rsidRPr="003C6DE1" w:rsidRDefault="00611C36" w:rsidP="00EA482D">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Efektívnosť a hospodárnosť výdavkov projektu</w:t>
            </w:r>
          </w:p>
        </w:tc>
        <w:tc>
          <w:tcPr>
            <w:tcW w:w="2342" w:type="pct"/>
            <w:vMerge w:val="restart"/>
            <w:tcBorders>
              <w:top w:val="single" w:sz="4" w:space="0" w:color="auto"/>
              <w:left w:val="single" w:sz="4" w:space="0" w:color="auto"/>
              <w:right w:val="single" w:sz="4" w:space="0" w:color="auto"/>
            </w:tcBorders>
            <w:vAlign w:val="center"/>
          </w:tcPr>
          <w:p w14:paraId="4475AE14" w14:textId="77777777" w:rsidR="00611C36" w:rsidRPr="004D7ADC" w:rsidRDefault="00611C36" w:rsidP="005635CC">
            <w:pPr>
              <w:widowControl w:val="0"/>
              <w:spacing w:after="60"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3DA23375" w14:textId="77777777" w:rsidR="00611C36" w:rsidRPr="004D7ADC" w:rsidRDefault="00611C36" w:rsidP="005635CC">
            <w:pPr>
              <w:widowControl w:val="0"/>
              <w:spacing w:after="60"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73288217" w14:textId="081E3085" w:rsidR="00A71C2C" w:rsidRPr="00D50875" w:rsidRDefault="00A71C2C" w:rsidP="005635CC">
            <w:pPr>
              <w:spacing w:after="60" w:line="288" w:lineRule="auto"/>
              <w:jc w:val="both"/>
              <w:rPr>
                <w:rFonts w:ascii="Arial" w:hAnsi="Arial" w:cs="Arial"/>
                <w:i/>
                <w:color w:val="000000"/>
                <w:sz w:val="19"/>
                <w:szCs w:val="19"/>
                <w:bdr w:val="none" w:sz="0" w:space="0" w:color="auto" w:frame="1"/>
              </w:rPr>
            </w:pPr>
            <w:r w:rsidRPr="00D50875">
              <w:rPr>
                <w:rFonts w:ascii="Arial" w:hAnsi="Arial" w:cs="Arial"/>
                <w:i/>
                <w:color w:val="000000"/>
                <w:sz w:val="19"/>
                <w:szCs w:val="19"/>
                <w:bdr w:val="none" w:sz="0" w:space="0" w:color="auto" w:frame="1"/>
              </w:rPr>
              <w:t>Pozn.:</w:t>
            </w:r>
            <w:r w:rsidR="002E63CF">
              <w:rPr>
                <w:rFonts w:ascii="Arial" w:hAnsi="Arial" w:cs="Arial"/>
                <w:i/>
                <w:color w:val="000000"/>
                <w:sz w:val="19"/>
                <w:szCs w:val="19"/>
                <w:bdr w:val="none" w:sz="0" w:space="0" w:color="auto" w:frame="1"/>
              </w:rPr>
              <w:t xml:space="preserve"> </w:t>
            </w:r>
            <w:r w:rsidRPr="00D50875">
              <w:rPr>
                <w:rFonts w:ascii="Arial" w:hAnsi="Arial" w:cs="Arial"/>
                <w:i/>
                <w:color w:val="000000"/>
                <w:sz w:val="19"/>
                <w:szCs w:val="19"/>
                <w:bdr w:val="none" w:sz="0" w:space="0" w:color="auto" w:frame="1"/>
              </w:rPr>
              <w:t xml:space="preserve">V prípade benchmarkov (t.j. smerných ukazovateľov, ktoré sa vzťahujú na výstupy  projektu) a finančných limitov (t.j. jednotkových cien, ktoré sa vzťahujú na konkrétne typy výdavkov, napr. informačná tabuľa), budú stanovené konkrétne hodnoty, ktoré budú pravidelne aktualizované podľa vývoja trhových cien. </w:t>
            </w:r>
          </w:p>
          <w:p w14:paraId="74139148" w14:textId="77777777" w:rsidR="00A71C2C" w:rsidRPr="00D50875" w:rsidRDefault="00A71C2C" w:rsidP="005635CC">
            <w:pPr>
              <w:widowControl w:val="0"/>
              <w:spacing w:after="60" w:line="288" w:lineRule="auto"/>
              <w:jc w:val="both"/>
              <w:rPr>
                <w:rFonts w:ascii="Arial" w:hAnsi="Arial" w:cs="Arial"/>
                <w:i/>
                <w:color w:val="000000"/>
                <w:sz w:val="19"/>
                <w:szCs w:val="19"/>
                <w:bdr w:val="none" w:sz="0" w:space="0" w:color="auto" w:frame="1"/>
              </w:rPr>
            </w:pPr>
            <w:r w:rsidRPr="00D50875">
              <w:rPr>
                <w:rFonts w:ascii="Arial" w:hAnsi="Arial" w:cs="Arial"/>
                <w:i/>
                <w:color w:val="000000"/>
                <w:sz w:val="19"/>
                <w:szCs w:val="19"/>
                <w:bdr w:val="none" w:sz="0" w:space="0" w:color="auto" w:frame="1"/>
              </w:rPr>
              <w:t>V prípade prekročenia stanovených benchmarkov (alebo iných spôsobov overovania hospodárnosti a efektívnosti výdavkov viažucich sa na výstupy projektu) sa posúdi, či toto prekročenie zodpovedá navrhnutému riešeniu a sťaženým podmienkam realizácie projektu. To znamená, že výdavky nad referenčnú hodnotu benchmarku budú akceptovateľné ako oprávnené iba v odôvodnených objektívnych prípadoch vyplývajúcich zo stavebno-technických, technologických, prírodných, časových alebo iných špecifík. V prípade prekročenia stanovených finančných limitov, alebo v prípade konkrétnych výdavkov, ktoré budú nadhodnotené, budú tieto výdavky znížené a projekt nebude diskvalifikovaný.</w:t>
            </w:r>
          </w:p>
          <w:p w14:paraId="05E292D1" w14:textId="2ECC125B" w:rsidR="00611C36" w:rsidRPr="003C6DE1" w:rsidRDefault="00611C36" w:rsidP="005635CC">
            <w:pPr>
              <w:widowControl w:val="0"/>
              <w:spacing w:after="60" w:line="288" w:lineRule="auto"/>
              <w:rPr>
                <w:rFonts w:ascii="Arial" w:hAnsi="Arial" w:cs="Arial"/>
                <w:i/>
                <w:color w:val="000000" w:themeColor="text1"/>
                <w:sz w:val="19"/>
                <w:szCs w:val="19"/>
                <w:u w:color="000000"/>
              </w:rPr>
            </w:pPr>
            <w:r w:rsidRPr="004D7ADC">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437" w:type="pct"/>
            <w:vMerge w:val="restart"/>
            <w:tcBorders>
              <w:top w:val="single" w:sz="4" w:space="0" w:color="auto"/>
              <w:left w:val="single" w:sz="4" w:space="0" w:color="auto"/>
              <w:right w:val="single" w:sz="4" w:space="0" w:color="auto"/>
            </w:tcBorders>
            <w:vAlign w:val="center"/>
          </w:tcPr>
          <w:p w14:paraId="6026FF5D" w14:textId="378C794C" w:rsidR="00611C36" w:rsidRPr="003C6DE1" w:rsidRDefault="00611C36" w:rsidP="00EA482D">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98" w:type="pct"/>
            <w:tcBorders>
              <w:top w:val="single" w:sz="4" w:space="0" w:color="auto"/>
              <w:left w:val="single" w:sz="4" w:space="0" w:color="auto"/>
              <w:bottom w:val="single" w:sz="4" w:space="0" w:color="auto"/>
              <w:right w:val="single" w:sz="4" w:space="0" w:color="auto"/>
            </w:tcBorders>
            <w:vAlign w:val="center"/>
          </w:tcPr>
          <w:p w14:paraId="531F8FC4" w14:textId="23EB0ADA" w:rsidR="00611C36" w:rsidRPr="003C6DE1" w:rsidRDefault="00611C36" w:rsidP="00EA482D">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u w:color="000000"/>
              </w:rPr>
              <w:t>áno</w:t>
            </w:r>
          </w:p>
        </w:tc>
        <w:tc>
          <w:tcPr>
            <w:tcW w:w="938" w:type="pct"/>
            <w:tcBorders>
              <w:top w:val="single" w:sz="4" w:space="0" w:color="auto"/>
              <w:left w:val="single" w:sz="4" w:space="0" w:color="auto"/>
              <w:bottom w:val="single" w:sz="4" w:space="0" w:color="auto"/>
              <w:right w:val="single" w:sz="4" w:space="0" w:color="auto"/>
            </w:tcBorders>
            <w:vAlign w:val="center"/>
          </w:tcPr>
          <w:p w14:paraId="2A60AD33" w14:textId="67136519" w:rsidR="00611C36" w:rsidRPr="003C6DE1" w:rsidRDefault="00611C36" w:rsidP="00EA482D">
            <w:pPr>
              <w:spacing w:line="288" w:lineRule="auto"/>
              <w:jc w:val="both"/>
              <w:rPr>
                <w:rFonts w:ascii="Arial" w:eastAsia="Helvetica" w:hAnsi="Arial" w:cs="Arial"/>
                <w:color w:val="000000" w:themeColor="text1"/>
                <w:sz w:val="19"/>
                <w:szCs w:val="19"/>
              </w:rPr>
            </w:pPr>
            <w:r w:rsidRPr="004D7ADC">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5635CC" w:rsidRPr="003C6DE1" w14:paraId="48A2AF79" w14:textId="77777777" w:rsidTr="005635CC">
        <w:trPr>
          <w:trHeight w:val="2596"/>
        </w:trPr>
        <w:tc>
          <w:tcPr>
            <w:tcW w:w="218" w:type="pct"/>
            <w:vMerge/>
            <w:tcBorders>
              <w:left w:val="single" w:sz="4" w:space="0" w:color="auto"/>
              <w:right w:val="single" w:sz="4" w:space="0" w:color="auto"/>
            </w:tcBorders>
            <w:vAlign w:val="center"/>
          </w:tcPr>
          <w:p w14:paraId="3329B69C" w14:textId="77777777" w:rsidR="00611C36" w:rsidRPr="003C6DE1" w:rsidRDefault="00611C36" w:rsidP="0012726F">
            <w:pPr>
              <w:spacing w:line="288" w:lineRule="auto"/>
              <w:jc w:val="center"/>
              <w:rPr>
                <w:rFonts w:ascii="Arial" w:eastAsiaTheme="minorHAnsi" w:hAnsi="Arial" w:cs="Arial"/>
                <w:color w:val="000000" w:themeColor="text1"/>
                <w:sz w:val="19"/>
                <w:szCs w:val="19"/>
              </w:rPr>
            </w:pPr>
          </w:p>
        </w:tc>
        <w:tc>
          <w:tcPr>
            <w:tcW w:w="567" w:type="pct"/>
            <w:vMerge/>
            <w:tcBorders>
              <w:left w:val="single" w:sz="4" w:space="0" w:color="auto"/>
              <w:right w:val="single" w:sz="4" w:space="0" w:color="auto"/>
            </w:tcBorders>
            <w:vAlign w:val="center"/>
          </w:tcPr>
          <w:p w14:paraId="624F4268" w14:textId="77777777" w:rsidR="00611C36" w:rsidRPr="003C6DE1" w:rsidRDefault="00611C36" w:rsidP="0012726F">
            <w:pPr>
              <w:spacing w:line="288" w:lineRule="auto"/>
              <w:rPr>
                <w:rFonts w:ascii="Arial" w:eastAsiaTheme="minorHAnsi" w:hAnsi="Arial" w:cs="Arial"/>
                <w:color w:val="000000" w:themeColor="text1"/>
                <w:sz w:val="19"/>
                <w:szCs w:val="19"/>
              </w:rPr>
            </w:pPr>
          </w:p>
        </w:tc>
        <w:tc>
          <w:tcPr>
            <w:tcW w:w="2342" w:type="pct"/>
            <w:vMerge/>
            <w:tcBorders>
              <w:left w:val="single" w:sz="4" w:space="0" w:color="auto"/>
              <w:right w:val="single" w:sz="4" w:space="0" w:color="auto"/>
            </w:tcBorders>
            <w:vAlign w:val="center"/>
          </w:tcPr>
          <w:p w14:paraId="15B3716A" w14:textId="77777777" w:rsidR="00611C36" w:rsidRPr="003C6DE1" w:rsidRDefault="00611C36" w:rsidP="0012726F">
            <w:pPr>
              <w:spacing w:line="288" w:lineRule="auto"/>
              <w:rPr>
                <w:rFonts w:ascii="Arial" w:eastAsiaTheme="minorHAnsi" w:hAnsi="Arial" w:cs="Arial"/>
                <w:i/>
                <w:color w:val="000000" w:themeColor="text1"/>
                <w:sz w:val="19"/>
                <w:szCs w:val="19"/>
                <w:u w:color="000000"/>
              </w:rPr>
            </w:pPr>
          </w:p>
        </w:tc>
        <w:tc>
          <w:tcPr>
            <w:tcW w:w="437" w:type="pct"/>
            <w:vMerge/>
            <w:tcBorders>
              <w:left w:val="single" w:sz="4" w:space="0" w:color="auto"/>
              <w:right w:val="single" w:sz="4" w:space="0" w:color="auto"/>
            </w:tcBorders>
            <w:vAlign w:val="center"/>
          </w:tcPr>
          <w:p w14:paraId="2012BCFC" w14:textId="77777777" w:rsidR="00611C36" w:rsidRPr="003C6DE1" w:rsidRDefault="00611C36" w:rsidP="0012726F">
            <w:pPr>
              <w:spacing w:line="288" w:lineRule="auto"/>
              <w:jc w:val="center"/>
              <w:rPr>
                <w:rFonts w:ascii="Arial" w:eastAsiaTheme="minorHAnsi" w:hAnsi="Arial" w:cs="Arial"/>
                <w:color w:val="000000" w:themeColor="text1"/>
                <w:sz w:val="19"/>
                <w:szCs w:val="19"/>
              </w:rPr>
            </w:pPr>
          </w:p>
        </w:tc>
        <w:tc>
          <w:tcPr>
            <w:tcW w:w="498" w:type="pct"/>
            <w:tcBorders>
              <w:top w:val="single" w:sz="4" w:space="0" w:color="auto"/>
              <w:left w:val="single" w:sz="4" w:space="0" w:color="auto"/>
              <w:right w:val="single" w:sz="4" w:space="0" w:color="auto"/>
            </w:tcBorders>
            <w:vAlign w:val="center"/>
          </w:tcPr>
          <w:p w14:paraId="09E8E259" w14:textId="5D91CE4E" w:rsidR="00611C36" w:rsidRPr="003C6DE1" w:rsidRDefault="00611C36" w:rsidP="0012726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u w:color="000000"/>
              </w:rPr>
              <w:t>nie</w:t>
            </w:r>
          </w:p>
        </w:tc>
        <w:tc>
          <w:tcPr>
            <w:tcW w:w="938" w:type="pct"/>
            <w:tcBorders>
              <w:top w:val="single" w:sz="4" w:space="0" w:color="auto"/>
              <w:left w:val="single" w:sz="4" w:space="0" w:color="auto"/>
              <w:right w:val="single" w:sz="4" w:space="0" w:color="auto"/>
            </w:tcBorders>
            <w:vAlign w:val="center"/>
          </w:tcPr>
          <w:p w14:paraId="240400E2" w14:textId="04E2AE42" w:rsidR="00611C36" w:rsidRPr="003C6DE1" w:rsidRDefault="00611C36" w:rsidP="00EA482D">
            <w:pPr>
              <w:spacing w:line="288" w:lineRule="auto"/>
              <w:jc w:val="both"/>
              <w:rPr>
                <w:rFonts w:ascii="Arial" w:eastAsia="Helvetica" w:hAnsi="Arial" w:cs="Arial"/>
                <w:color w:val="000000" w:themeColor="text1"/>
                <w:sz w:val="19"/>
                <w:szCs w:val="19"/>
              </w:rPr>
            </w:pPr>
            <w:r w:rsidRPr="004D7ADC">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4D7ADC">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3FB46380" w14:textId="5013FB5D"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Rozpočet projektu, príloha </w:t>
      </w:r>
      <w:r w:rsidR="00CC62E1">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0659E8F0" w14:textId="77777777" w:rsidR="00611C36" w:rsidRDefault="00611C36" w:rsidP="005635C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424A04F2" w14:textId="698B74D3" w:rsidR="00611C36" w:rsidRDefault="00611C36" w:rsidP="00611C36">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6728C6">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2CAC95E0" w14:textId="77777777" w:rsidR="00611C36" w:rsidRDefault="00611C36" w:rsidP="00611C36">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73FE83AB" w14:textId="20163DD2" w:rsidR="00611C36" w:rsidRDefault="00611C36" w:rsidP="00611C36">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či sú </w:t>
      </w:r>
      <w:r w:rsidRPr="001A2D03">
        <w:rPr>
          <w:rFonts w:ascii="Arial" w:eastAsiaTheme="minorHAnsi" w:hAnsi="Arial" w:cs="Arial"/>
          <w:color w:val="000000" w:themeColor="text1"/>
          <w:sz w:val="19"/>
          <w:szCs w:val="19"/>
          <w:bdr w:val="none" w:sz="0" w:space="0" w:color="auto"/>
          <w:lang w:val="sk-SK"/>
        </w:rPr>
        <w:t xml:space="preserve">jednotkové ceny </w:t>
      </w:r>
      <w:r w:rsidRPr="008A52DD">
        <w:rPr>
          <w:rFonts w:ascii="Arial" w:eastAsiaTheme="minorHAnsi" w:hAnsi="Arial" w:cs="Arial"/>
          <w:color w:val="000000" w:themeColor="text1"/>
          <w:sz w:val="19"/>
          <w:szCs w:val="19"/>
          <w:bdr w:val="none" w:sz="0" w:space="0" w:color="auto"/>
          <w:lang w:val="sk-SK"/>
        </w:rPr>
        <w:t>identifikované na základe dôveryhodného prieskumu trhu</w:t>
      </w:r>
      <w:r w:rsidR="00C011E7">
        <w:rPr>
          <w:rFonts w:ascii="Arial" w:eastAsiaTheme="minorHAnsi" w:hAnsi="Arial" w:cs="Arial"/>
          <w:color w:val="000000" w:themeColor="text1"/>
          <w:sz w:val="19"/>
          <w:szCs w:val="19"/>
          <w:bdr w:val="none" w:sz="0" w:space="0" w:color="auto"/>
          <w:lang w:val="sk-SK"/>
        </w:rPr>
        <w:t>/prieskumu trhových cien, relevantného znaleckého posudku, uzatvorenej zmluvy</w:t>
      </w:r>
      <w:r w:rsidR="006728C6">
        <w:rPr>
          <w:rFonts w:ascii="Arial" w:eastAsiaTheme="minorHAnsi" w:hAnsi="Arial" w:cs="Arial"/>
          <w:color w:val="000000" w:themeColor="text1"/>
          <w:sz w:val="19"/>
          <w:szCs w:val="19"/>
          <w:bdr w:val="none" w:sz="0" w:space="0" w:color="auto"/>
          <w:lang w:val="sk-SK"/>
        </w:rPr>
        <w:t>, rozpočtu overeného autorizovanou osobou</w:t>
      </w:r>
      <w:r w:rsidR="00C011E7">
        <w:rPr>
          <w:rFonts w:ascii="Arial" w:eastAsiaTheme="minorHAnsi" w:hAnsi="Arial" w:cs="Arial"/>
          <w:color w:val="000000" w:themeColor="text1"/>
          <w:sz w:val="19"/>
          <w:szCs w:val="19"/>
          <w:bdr w:val="none" w:sz="0" w:space="0" w:color="auto"/>
          <w:lang w:val="sk-SK"/>
        </w:rPr>
        <w:t xml:space="preserve"> alebo</w:t>
      </w:r>
      <w:r w:rsidR="006728C6">
        <w:rPr>
          <w:rFonts w:ascii="Arial" w:eastAsiaTheme="minorHAnsi" w:hAnsi="Arial" w:cs="Arial"/>
          <w:color w:val="000000" w:themeColor="text1"/>
          <w:sz w:val="19"/>
          <w:szCs w:val="19"/>
          <w:bdr w:val="none" w:sz="0" w:space="0" w:color="auto"/>
          <w:lang w:val="sk-SK"/>
        </w:rPr>
        <w:t xml:space="preserve"> iných</w:t>
      </w:r>
      <w:r w:rsidR="00C011E7">
        <w:rPr>
          <w:rFonts w:ascii="Arial" w:eastAsiaTheme="minorHAnsi" w:hAnsi="Arial" w:cs="Arial"/>
          <w:color w:val="000000" w:themeColor="text1"/>
          <w:sz w:val="19"/>
          <w:szCs w:val="19"/>
          <w:bdr w:val="none" w:sz="0" w:space="0" w:color="auto"/>
          <w:lang w:val="sk-SK"/>
        </w:rPr>
        <w:t xml:space="preserve"> podkladov</w:t>
      </w:r>
      <w:r w:rsidRPr="008A52DD">
        <w:rPr>
          <w:rFonts w:ascii="Arial" w:eastAsiaTheme="minorHAnsi" w:hAnsi="Arial" w:cs="Arial"/>
          <w:color w:val="000000" w:themeColor="text1"/>
          <w:sz w:val="19"/>
          <w:szCs w:val="19"/>
          <w:bdr w:val="none" w:sz="0" w:space="0" w:color="auto"/>
          <w:lang w:val="sk-SK"/>
        </w:rPr>
        <w:t xml:space="preserve">. </w:t>
      </w:r>
    </w:p>
    <w:p w14:paraId="6AE31785" w14:textId="2D049C1A" w:rsidR="00611C36" w:rsidRPr="006A1798" w:rsidRDefault="00611C36" w:rsidP="00A658D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sz w:val="19"/>
          <w:szCs w:val="19"/>
          <w:lang w:val="sk-SK"/>
        </w:rPr>
      </w:pPr>
      <w:r w:rsidRPr="006A1798">
        <w:rPr>
          <w:rFonts w:ascii="Arial" w:hAnsi="Arial" w:cs="Arial"/>
          <w:sz w:val="19"/>
          <w:szCs w:val="19"/>
          <w:lang w:val="sk-SK"/>
        </w:rPr>
        <w:t>Hodnotiteľ vyhodnotí, či navrhnuté výdavky projektu spĺňajú podmienku hospodárnosti a efektívnosti a či zodpovedajú obvyklým cenám v danom mieste a</w:t>
      </w:r>
      <w:r w:rsidR="00C011E7" w:rsidRPr="006A1798">
        <w:rPr>
          <w:rFonts w:ascii="Arial" w:hAnsi="Arial" w:cs="Arial"/>
          <w:sz w:val="19"/>
          <w:szCs w:val="19"/>
          <w:lang w:val="sk-SK"/>
        </w:rPr>
        <w:t> </w:t>
      </w:r>
      <w:r w:rsidRPr="006A1798">
        <w:rPr>
          <w:rFonts w:ascii="Arial" w:hAnsi="Arial" w:cs="Arial"/>
          <w:sz w:val="19"/>
          <w:szCs w:val="19"/>
          <w:lang w:val="sk-SK"/>
        </w:rPr>
        <w:t>čase</w:t>
      </w:r>
      <w:r w:rsidR="00C011E7" w:rsidRPr="006A1798">
        <w:rPr>
          <w:rFonts w:ascii="Arial" w:hAnsi="Arial" w:cs="Arial"/>
          <w:sz w:val="19"/>
          <w:szCs w:val="19"/>
          <w:lang w:val="sk-SK"/>
        </w:rPr>
        <w:t xml:space="preserve"> preukázanými niektorým z vyššie uvedených spôsobov</w:t>
      </w:r>
      <w:r w:rsidRPr="006A1798">
        <w:rPr>
          <w:rFonts w:ascii="Arial" w:hAnsi="Arial" w:cs="Arial"/>
          <w:sz w:val="19"/>
          <w:szCs w:val="19"/>
          <w:lang w:val="sk-SK"/>
        </w:rPr>
        <w:t xml:space="preserve">. Pri overovaní hospodárnosti  hodnotiteľ postupuje v zmysle metodického pokynu CKO č.18 k overovaniu hospodárnosti výdavkov. </w:t>
      </w:r>
      <w:r w:rsidRPr="006A1798">
        <w:rPr>
          <w:rFonts w:ascii="Arial" w:hAnsi="Arial" w:cs="Arial"/>
          <w:sz w:val="19"/>
          <w:szCs w:val="19"/>
          <w:lang w:val="sk-SK"/>
        </w:rPr>
        <w:lastRenderedPageBreak/>
        <w:t xml:space="preserve">Hodnotiteľ v závislosti od druhu výdavku identifikuje, či na hodnotené výdavky projektu bude aplikovať </w:t>
      </w:r>
      <w:r w:rsidR="006728C6">
        <w:rPr>
          <w:rFonts w:ascii="Arial" w:hAnsi="Arial" w:cs="Arial"/>
          <w:sz w:val="19"/>
          <w:szCs w:val="19"/>
          <w:lang w:val="sk-SK"/>
        </w:rPr>
        <w:t>percentuálne/</w:t>
      </w:r>
      <w:r w:rsidRPr="006A1798">
        <w:rPr>
          <w:rFonts w:ascii="Arial" w:hAnsi="Arial" w:cs="Arial"/>
          <w:sz w:val="19"/>
          <w:szCs w:val="19"/>
          <w:lang w:val="sk-SK"/>
        </w:rPr>
        <w:t>finančné limity a/alebo bude hodnotiť kritérium podľa zrealizovaného verejného obstarávania</w:t>
      </w:r>
      <w:r w:rsidR="00EE2EA5" w:rsidRPr="006A1798">
        <w:rPr>
          <w:rFonts w:ascii="Arial" w:hAnsi="Arial" w:cs="Arial"/>
          <w:sz w:val="19"/>
          <w:szCs w:val="19"/>
          <w:lang w:val="sk-SK"/>
        </w:rPr>
        <w:t xml:space="preserve"> a/alebo</w:t>
      </w:r>
      <w:r w:rsidRPr="006A1798">
        <w:rPr>
          <w:rFonts w:ascii="Arial" w:hAnsi="Arial" w:cs="Arial"/>
          <w:sz w:val="19"/>
          <w:szCs w:val="19"/>
          <w:lang w:val="sk-SK"/>
        </w:rPr>
        <w:t xml:space="preserve"> p</w:t>
      </w:r>
      <w:r w:rsidR="00EE2EA5" w:rsidRPr="006A1798">
        <w:rPr>
          <w:rFonts w:ascii="Arial" w:hAnsi="Arial" w:cs="Arial"/>
          <w:sz w:val="19"/>
          <w:szCs w:val="19"/>
          <w:lang w:val="sk-SK"/>
        </w:rPr>
        <w:t>rieskumu trhu</w:t>
      </w:r>
      <w:r w:rsidR="006728C6">
        <w:rPr>
          <w:rFonts w:ascii="Arial" w:hAnsi="Arial" w:cs="Arial"/>
          <w:sz w:val="19"/>
          <w:szCs w:val="19"/>
          <w:lang w:val="sk-SK"/>
        </w:rPr>
        <w:t>, alebo iným spôsobom uvedeným v Príručke pre žiadateľa</w:t>
      </w:r>
    </w:p>
    <w:p w14:paraId="144F00B0" w14:textId="5FD2D851" w:rsidR="00611C36" w:rsidRPr="006A1798" w:rsidRDefault="00C011E7" w:rsidP="005635C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hAnsi="Arial" w:cs="Arial"/>
          <w:sz w:val="19"/>
          <w:szCs w:val="19"/>
          <w:lang w:val="sk-SK"/>
        </w:rPr>
      </w:pPr>
      <w:r w:rsidRPr="00A878C2">
        <w:rPr>
          <w:rFonts w:ascii="Arial" w:hAnsi="Arial" w:cs="Arial"/>
          <w:b/>
          <w:sz w:val="19"/>
          <w:szCs w:val="19"/>
          <w:lang w:val="sk-SK"/>
        </w:rPr>
        <w:t>L</w:t>
      </w:r>
      <w:r w:rsidR="00611C36" w:rsidRPr="00A878C2">
        <w:rPr>
          <w:rFonts w:ascii="Arial" w:hAnsi="Arial" w:cs="Arial"/>
          <w:b/>
          <w:sz w:val="19"/>
          <w:szCs w:val="19"/>
          <w:lang w:val="sk-SK"/>
        </w:rPr>
        <w:t>imit</w:t>
      </w:r>
      <w:r w:rsidRPr="00A878C2">
        <w:rPr>
          <w:rFonts w:ascii="Arial" w:hAnsi="Arial" w:cs="Arial"/>
          <w:b/>
          <w:sz w:val="19"/>
          <w:szCs w:val="19"/>
          <w:lang w:val="sk-SK"/>
        </w:rPr>
        <w:t xml:space="preserve"> výdavkov</w:t>
      </w:r>
      <w:r w:rsidR="00611C36" w:rsidRPr="006A1798">
        <w:rPr>
          <w:rFonts w:ascii="Arial" w:hAnsi="Arial" w:cs="Arial"/>
          <w:sz w:val="19"/>
          <w:szCs w:val="19"/>
          <w:lang w:val="sk-SK"/>
        </w:rPr>
        <w:t xml:space="preserve"> je definovaný ako maximálny limit  na úrovni:</w:t>
      </w:r>
    </w:p>
    <w:p w14:paraId="35DA1C55" w14:textId="60F42F90" w:rsidR="00611C36" w:rsidRPr="006A1798" w:rsidRDefault="00611C36" w:rsidP="00611C36">
      <w:pPr>
        <w:pStyle w:val="Odsekzoznamu"/>
        <w:widowControl w:val="0"/>
        <w:numPr>
          <w:ilvl w:val="0"/>
          <w:numId w:val="27"/>
        </w:numPr>
        <w:autoSpaceDE w:val="0"/>
        <w:autoSpaceDN w:val="0"/>
        <w:adjustRightInd w:val="0"/>
        <w:spacing w:after="0" w:line="288" w:lineRule="auto"/>
        <w:jc w:val="both"/>
        <w:rPr>
          <w:rFonts w:ascii="Arial" w:hAnsi="Arial" w:cs="Arial"/>
          <w:sz w:val="19"/>
          <w:szCs w:val="19"/>
          <w:lang w:val="sk-SK"/>
        </w:rPr>
      </w:pPr>
      <w:r w:rsidRPr="006A1798">
        <w:rPr>
          <w:rFonts w:ascii="Arial" w:hAnsi="Arial" w:cs="Arial"/>
          <w:sz w:val="19"/>
          <w:szCs w:val="19"/>
          <w:lang w:val="sk-SK"/>
        </w:rPr>
        <w:t xml:space="preserve">jednotkových výdavkov v rámci priamych aj nepriamych výdavkov (napr. hodinová </w:t>
      </w:r>
      <w:r w:rsidR="00C011E7" w:rsidRPr="006A1798">
        <w:rPr>
          <w:rFonts w:ascii="Arial" w:hAnsi="Arial" w:cs="Arial"/>
          <w:sz w:val="19"/>
          <w:szCs w:val="19"/>
          <w:lang w:val="sk-SK"/>
        </w:rPr>
        <w:t>mzda</w:t>
      </w:r>
      <w:r w:rsidRPr="006A1798">
        <w:rPr>
          <w:rFonts w:ascii="Arial" w:hAnsi="Arial" w:cs="Arial"/>
          <w:sz w:val="19"/>
          <w:szCs w:val="19"/>
          <w:lang w:val="sk-SK"/>
        </w:rPr>
        <w:t xml:space="preserve"> v prípade personálnych výdavkov, výdavky na </w:t>
      </w:r>
      <w:r w:rsidR="000C01BF">
        <w:rPr>
          <w:rFonts w:ascii="Arial" w:hAnsi="Arial" w:cs="Arial"/>
          <w:sz w:val="19"/>
          <w:szCs w:val="19"/>
          <w:lang w:val="sk-SK"/>
        </w:rPr>
        <w:t>informovanie a komunikáciu</w:t>
      </w:r>
      <w:r w:rsidRPr="006A1798">
        <w:rPr>
          <w:rFonts w:ascii="Arial" w:hAnsi="Arial" w:cs="Arial"/>
          <w:sz w:val="19"/>
          <w:szCs w:val="19"/>
          <w:lang w:val="sk-SK"/>
        </w:rPr>
        <w:t>),</w:t>
      </w:r>
    </w:p>
    <w:p w14:paraId="0B7DABCB" w14:textId="46CF7BD4" w:rsidR="00611C36" w:rsidRPr="006A1798" w:rsidRDefault="00611C36" w:rsidP="00611C36">
      <w:pPr>
        <w:pStyle w:val="Odsekzoznamu"/>
        <w:widowControl w:val="0"/>
        <w:numPr>
          <w:ilvl w:val="0"/>
          <w:numId w:val="27"/>
        </w:numPr>
        <w:autoSpaceDE w:val="0"/>
        <w:autoSpaceDN w:val="0"/>
        <w:adjustRightInd w:val="0"/>
        <w:spacing w:after="0" w:line="288" w:lineRule="auto"/>
        <w:jc w:val="both"/>
        <w:rPr>
          <w:rFonts w:ascii="Arial" w:hAnsi="Arial" w:cs="Arial"/>
          <w:sz w:val="19"/>
          <w:szCs w:val="19"/>
          <w:lang w:val="sk-SK"/>
        </w:rPr>
      </w:pPr>
      <w:r w:rsidRPr="006A1798">
        <w:rPr>
          <w:rFonts w:ascii="Arial" w:hAnsi="Arial" w:cs="Arial"/>
          <w:sz w:val="19"/>
          <w:szCs w:val="19"/>
          <w:lang w:val="sk-SK"/>
        </w:rPr>
        <w:t>skupín výdavkov (napr. percentuálny limit na nepriame výdavky z priamych výdavkov).</w:t>
      </w:r>
    </w:p>
    <w:p w14:paraId="55AE723D" w14:textId="55890688" w:rsidR="006728C6" w:rsidRPr="00A878C2" w:rsidRDefault="006728C6" w:rsidP="00A878C2">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4371B4CD" w14:textId="20CE4311" w:rsidR="00611C36" w:rsidRPr="006A1798" w:rsidRDefault="00611C36" w:rsidP="00EE2EA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sz w:val="19"/>
          <w:szCs w:val="19"/>
          <w:lang w:val="sk-SK"/>
        </w:rPr>
      </w:pPr>
      <w:r w:rsidRPr="00A878C2">
        <w:rPr>
          <w:rFonts w:ascii="Arial" w:hAnsi="Arial" w:cs="Arial"/>
          <w:b/>
          <w:sz w:val="19"/>
          <w:szCs w:val="19"/>
          <w:lang w:val="sk-SK"/>
        </w:rPr>
        <w:t>Prieskum trhu</w:t>
      </w:r>
      <w:r w:rsidR="00C011E7" w:rsidRPr="00A878C2">
        <w:rPr>
          <w:rFonts w:ascii="Arial" w:hAnsi="Arial" w:cs="Arial"/>
          <w:b/>
          <w:color w:val="000000" w:themeColor="text1"/>
          <w:sz w:val="19"/>
          <w:szCs w:val="19"/>
          <w:lang w:val="sk-SK"/>
        </w:rPr>
        <w:t>/</w:t>
      </w:r>
      <w:r w:rsidR="00C011E7" w:rsidRPr="00A878C2">
        <w:rPr>
          <w:rFonts w:ascii="Arial" w:hAnsi="Arial" w:cs="Arial"/>
          <w:b/>
          <w:sz w:val="19"/>
          <w:szCs w:val="19"/>
          <w:lang w:val="sk-SK"/>
        </w:rPr>
        <w:t>prieskum trhových cien</w:t>
      </w:r>
      <w:r w:rsidRPr="006A1798">
        <w:rPr>
          <w:rFonts w:ascii="Arial" w:hAnsi="Arial" w:cs="Arial"/>
          <w:sz w:val="19"/>
          <w:szCs w:val="19"/>
          <w:lang w:val="sk-SK"/>
        </w:rPr>
        <w:t xml:space="preserve"> je definovaný ako činnosť, pri ktorej žiadateľ zistí a vyhodnotí  informácie o aktuálnych cenách  tovarov, prác alebo služieb na trhu v danom čase a v danom mieste.  </w:t>
      </w:r>
      <w:r w:rsidR="0005101C" w:rsidRPr="006A1798">
        <w:rPr>
          <w:rFonts w:ascii="Arial" w:hAnsi="Arial" w:cs="Arial"/>
          <w:sz w:val="19"/>
          <w:szCs w:val="19"/>
          <w:lang w:val="sk-SK"/>
        </w:rPr>
        <w:t>Prieskum trhových cien sa vykonáva  s cieľom stanovenia cien v rozpočte projektu. Prieskum trhu sa vykonáva za účelom získania PHZ a predkladá sa v prípade, že VO v čase predloženia žiadosti o NFP nebolo ukončené.</w:t>
      </w:r>
    </w:p>
    <w:p w14:paraId="3172A19C" w14:textId="7615AE19" w:rsidR="006728C6" w:rsidRDefault="006728C6" w:rsidP="00EE2EA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sz w:val="19"/>
          <w:szCs w:val="19"/>
          <w:lang w:val="sk-SK"/>
        </w:rPr>
      </w:pPr>
      <w:r w:rsidRPr="006728C6">
        <w:rPr>
          <w:rFonts w:ascii="Arial" w:hAnsi="Arial" w:cs="Arial"/>
          <w:sz w:val="19"/>
          <w:szCs w:val="19"/>
          <w:lang w:val="sk-SK"/>
        </w:rPr>
        <w:t xml:space="preserve">V prípade </w:t>
      </w:r>
      <w:r w:rsidRPr="006728C6">
        <w:rPr>
          <w:rFonts w:ascii="Arial" w:hAnsi="Arial" w:cs="Arial"/>
          <w:b/>
          <w:sz w:val="19"/>
          <w:szCs w:val="19"/>
          <w:lang w:val="sk-SK"/>
        </w:rPr>
        <w:t>zrealizovaného verejného obstarávania</w:t>
      </w:r>
      <w:r w:rsidRPr="006728C6">
        <w:rPr>
          <w:rFonts w:ascii="Arial" w:hAnsi="Arial" w:cs="Arial"/>
          <w:sz w:val="19"/>
          <w:szCs w:val="19"/>
          <w:lang w:val="sk-SK"/>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003E685C" w14:textId="77777777" w:rsidR="00EB1E18" w:rsidRDefault="00EB1E18" w:rsidP="00EB1E18">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276CECE5" w14:textId="12B8FD71" w:rsidR="00611C36" w:rsidRPr="006A1798" w:rsidRDefault="00611C36" w:rsidP="00EE2EA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sz w:val="19"/>
          <w:szCs w:val="19"/>
          <w:lang w:val="sk-SK"/>
        </w:rPr>
      </w:pPr>
      <w:r w:rsidRPr="006A1798">
        <w:rPr>
          <w:rFonts w:ascii="Arial" w:hAnsi="Arial" w:cs="Arial"/>
          <w:sz w:val="19"/>
          <w:szCs w:val="19"/>
          <w:lang w:val="sk-SK"/>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05101C" w:rsidRPr="006A1798">
        <w:rPr>
          <w:rFonts w:ascii="Arial" w:hAnsi="Arial" w:cs="Arial"/>
          <w:sz w:val="19"/>
          <w:szCs w:val="19"/>
          <w:lang w:val="sk-SK"/>
        </w:rPr>
        <w:t xml:space="preserve"> (v závislosti od typu výdavkov).</w:t>
      </w:r>
    </w:p>
    <w:p w14:paraId="18C89F3D" w14:textId="12D187F9" w:rsidR="00611C36" w:rsidRDefault="00611C36" w:rsidP="00EE2EA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644230AC" w14:textId="232A8009" w:rsidR="00D331AC" w:rsidRPr="00E903A2" w:rsidRDefault="00611C36" w:rsidP="005635CC">
      <w:pPr>
        <w:pStyle w:val="Predvolen"/>
        <w:spacing w:after="120"/>
        <w:jc w:val="both"/>
        <w:rPr>
          <w:rFonts w:ascii="Arial" w:hAnsi="Arial" w:cs="Arial"/>
          <w:color w:val="000000" w:themeColor="text1"/>
          <w:sz w:val="19"/>
          <w:szCs w:val="19"/>
          <w:lang w:val="sk-SK"/>
        </w:rPr>
      </w:pPr>
      <w:r w:rsidRPr="00EA482D">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D331AC" w:rsidRPr="00EA482D">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w:t>
      </w:r>
      <w:r w:rsidR="00E903A2">
        <w:rPr>
          <w:rFonts w:ascii="Arial" w:hAnsi="Arial" w:cs="Arial"/>
          <w:color w:val="000000" w:themeColor="text1"/>
          <w:sz w:val="19"/>
          <w:szCs w:val="19"/>
          <w:lang w:val="sk-SK"/>
        </w:rPr>
        <w:t xml:space="preserve"> </w:t>
      </w:r>
      <w:r w:rsidR="00E903A2" w:rsidRPr="00E903A2">
        <w:rPr>
          <w:rFonts w:ascii="Arial" w:hAnsi="Arial" w:cs="Arial"/>
          <w:color w:val="000000" w:themeColor="text1"/>
          <w:sz w:val="19"/>
          <w:szCs w:val="19"/>
          <w:lang w:val="sk-SK"/>
        </w:rPr>
        <w:t xml:space="preserve">Ak identifikované </w:t>
      </w:r>
      <w:r w:rsidR="00E903A2" w:rsidRPr="00BC1086">
        <w:rPr>
          <w:rFonts w:ascii="Arial" w:hAnsi="Arial" w:cs="Arial"/>
          <w:color w:val="auto"/>
          <w:sz w:val="19"/>
          <w:szCs w:val="19"/>
          <w:lang w:val="sk-SK"/>
        </w:rPr>
        <w:t xml:space="preserve">vecne neoprávnené výdavky tvoria viac ako 30% </w:t>
      </w:r>
      <w:r w:rsidR="00E903A2" w:rsidRPr="00E903A2">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51D5BAED" w14:textId="77777777" w:rsidR="00D331AC" w:rsidRPr="00EA482D" w:rsidRDefault="00D331AC" w:rsidP="005635CC">
      <w:pPr>
        <w:pStyle w:val="Predvolen"/>
        <w:spacing w:after="120"/>
        <w:jc w:val="both"/>
        <w:rPr>
          <w:rFonts w:ascii="Arial" w:hAnsi="Arial" w:cs="Arial"/>
          <w:color w:val="000000" w:themeColor="text1"/>
          <w:sz w:val="19"/>
          <w:szCs w:val="19"/>
          <w:lang w:val="sk-SK"/>
        </w:rPr>
      </w:pPr>
      <w:r w:rsidRPr="00EA482D">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0F70F9C1" w14:textId="77777777" w:rsidR="00D331AC" w:rsidRPr="00EA482D" w:rsidRDefault="00D331AC" w:rsidP="005635CC">
      <w:pPr>
        <w:pStyle w:val="Predvolen"/>
        <w:spacing w:after="120"/>
        <w:jc w:val="both"/>
        <w:rPr>
          <w:rFonts w:ascii="Arial" w:hAnsi="Arial" w:cs="Arial"/>
          <w:color w:val="000000" w:themeColor="text1"/>
          <w:sz w:val="19"/>
          <w:szCs w:val="19"/>
          <w:lang w:val="sk-SK"/>
        </w:rPr>
      </w:pPr>
      <w:r w:rsidRPr="00EA482D">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6595D25F" w14:textId="06F70338" w:rsidR="00611C36" w:rsidRDefault="00611C36" w:rsidP="006F7E6E">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831609">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900C08" w:rsidRPr="009B070E">
        <w:rPr>
          <w:rFonts w:ascii="Arial" w:hAnsi="Arial" w:cs="Arial"/>
          <w:sz w:val="19"/>
          <w:szCs w:val="19"/>
        </w:rPr>
        <w:t xml:space="preserve">Hodnotiteľ je povinný popísať a uviesť v časti Komentár </w:t>
      </w:r>
      <w:r w:rsidR="00900C08" w:rsidRPr="009B070E">
        <w:rPr>
          <w:rFonts w:ascii="Arial" w:hAnsi="Arial" w:cs="Arial"/>
          <w:color w:val="000000" w:themeColor="text1"/>
          <w:sz w:val="19"/>
          <w:szCs w:val="19"/>
        </w:rPr>
        <w:t xml:space="preserve">ku každému z pomocných nástrojov na overenie </w:t>
      </w:r>
      <w:r w:rsidR="00900C08" w:rsidRPr="009B070E">
        <w:rPr>
          <w:rFonts w:ascii="Arial" w:hAnsi="Arial" w:cs="Arial"/>
          <w:color w:val="000000" w:themeColor="text1"/>
          <w:sz w:val="19"/>
          <w:szCs w:val="19"/>
        </w:rPr>
        <w:lastRenderedPageBreak/>
        <w:t xml:space="preserve">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7A2E64" w:rsidRPr="007B678B">
        <w:rPr>
          <w:rFonts w:ascii="Arial" w:hAnsi="Arial" w:cs="Arial"/>
          <w:color w:val="000000" w:themeColor="text1"/>
          <w:sz w:val="19"/>
          <w:szCs w:val="19"/>
        </w:rPr>
        <w:t xml:space="preserve">Hodnotiteľ je povinný v rámci komentára v hodnotiacom hárku uviesť </w:t>
      </w:r>
      <w:r w:rsidR="007A2E64" w:rsidRPr="00FD4801">
        <w:rPr>
          <w:rFonts w:ascii="Arial" w:hAnsi="Arial" w:cs="Arial"/>
          <w:color w:val="000000" w:themeColor="text1"/>
          <w:sz w:val="19"/>
          <w:szCs w:val="19"/>
        </w:rPr>
        <w:t xml:space="preserve">pre všetky typy výdavkov, ktoré vyhodnocoval, slovný popis dôvodov vyhodnotenia daného hodnotiaceho kritéria, pričom dôvody popíše čo najvecnejšie a argumentačne </w:t>
      </w:r>
      <w:r w:rsidR="00BB2465" w:rsidRPr="00FD4801">
        <w:rPr>
          <w:rFonts w:ascii="Arial" w:hAnsi="Arial" w:cs="Arial"/>
          <w:color w:val="000000" w:themeColor="text1"/>
          <w:sz w:val="19"/>
          <w:szCs w:val="19"/>
        </w:rPr>
        <w:t xml:space="preserve">ich podloží aj s odvolaním sa na konkrétne </w:t>
      </w:r>
      <w:r w:rsidR="00BB2465">
        <w:rPr>
          <w:rFonts w:ascii="Arial" w:hAnsi="Arial" w:cs="Arial"/>
          <w:color w:val="000000" w:themeColor="text1"/>
          <w:sz w:val="19"/>
          <w:szCs w:val="19"/>
        </w:rPr>
        <w:t xml:space="preserve">pravidlá, t.j. konkrétne </w:t>
      </w:r>
      <w:r w:rsidR="00BB2465" w:rsidRPr="00FD4801">
        <w:rPr>
          <w:rFonts w:ascii="Arial" w:hAnsi="Arial" w:cs="Arial"/>
          <w:color w:val="000000" w:themeColor="text1"/>
          <w:sz w:val="19"/>
          <w:szCs w:val="19"/>
        </w:rPr>
        <w:t>číselné hodnoty posudzovaných finančných limitov, benchmarkov, percentuálnych limitov, iných výdavkov</w:t>
      </w:r>
      <w:r w:rsidR="00BB2465">
        <w:rPr>
          <w:rFonts w:ascii="Arial" w:hAnsi="Arial" w:cs="Arial"/>
          <w:color w:val="000000" w:themeColor="text1"/>
          <w:sz w:val="19"/>
          <w:szCs w:val="19"/>
        </w:rPr>
        <w:t xml:space="preserve">, resp. odvolaním sa na konkrétne </w:t>
      </w:r>
      <w:r w:rsidR="008B5696">
        <w:rPr>
          <w:rFonts w:ascii="Arial" w:hAnsi="Arial" w:cs="Arial"/>
          <w:color w:val="000000" w:themeColor="text1"/>
          <w:sz w:val="19"/>
          <w:szCs w:val="19"/>
        </w:rPr>
        <w:t xml:space="preserve">právne </w:t>
      </w:r>
      <w:r w:rsidR="00BB2465">
        <w:rPr>
          <w:rFonts w:ascii="Arial" w:hAnsi="Arial" w:cs="Arial"/>
          <w:color w:val="000000" w:themeColor="text1"/>
          <w:sz w:val="19"/>
          <w:szCs w:val="19"/>
        </w:rPr>
        <w:t>predpisy (tam, kde je to relevantné)</w:t>
      </w:r>
      <w:r w:rsidR="00BB2465" w:rsidRPr="00FD4801">
        <w:rPr>
          <w:rFonts w:ascii="Arial" w:hAnsi="Arial" w:cs="Arial"/>
          <w:color w:val="000000" w:themeColor="text1"/>
          <w:sz w:val="19"/>
          <w:szCs w:val="19"/>
        </w:rPr>
        <w:t xml:space="preserve"> atď., ktoré boli posudzované v rámci overovania efektívnosti a hospodárnosti výdavkov a</w:t>
      </w:r>
      <w:r w:rsidR="00BB2465">
        <w:rPr>
          <w:rFonts w:ascii="Arial" w:hAnsi="Arial" w:cs="Arial"/>
          <w:color w:val="000000" w:themeColor="text1"/>
          <w:sz w:val="19"/>
          <w:szCs w:val="19"/>
        </w:rPr>
        <w:t xml:space="preserve"> uvedie </w:t>
      </w:r>
      <w:r w:rsidR="00BB2465" w:rsidRPr="00FD4801">
        <w:rPr>
          <w:rFonts w:ascii="Arial" w:hAnsi="Arial" w:cs="Arial"/>
          <w:color w:val="000000" w:themeColor="text1"/>
          <w:sz w:val="19"/>
          <w:szCs w:val="19"/>
        </w:rPr>
        <w:t>výsledok posúdenia</w:t>
      </w:r>
      <w:r w:rsidR="00BB2465">
        <w:rPr>
          <w:rFonts w:ascii="Arial" w:hAnsi="Arial" w:cs="Arial"/>
          <w:color w:val="000000" w:themeColor="text1"/>
          <w:sz w:val="19"/>
          <w:szCs w:val="19"/>
        </w:rPr>
        <w:t>.</w:t>
      </w:r>
      <w:r w:rsidR="006F7E6E">
        <w:rPr>
          <w:rFonts w:ascii="Arial" w:hAnsi="Arial" w:cs="Arial"/>
          <w:color w:val="000000" w:themeColor="text1"/>
          <w:sz w:val="19"/>
          <w:szCs w:val="19"/>
        </w:rPr>
        <w:t xml:space="preserve"> </w:t>
      </w:r>
      <w:r w:rsidRPr="00831609">
        <w:rPr>
          <w:rFonts w:ascii="Arial" w:hAnsi="Arial" w:cs="Arial"/>
          <w:color w:val="000000" w:themeColor="text1"/>
          <w:sz w:val="19"/>
          <w:szCs w:val="19"/>
        </w:rPr>
        <w:t>Hodnotiteľ je povinný uviesť odpoveď pri každom konkrétnom hodnotení vylučujúceho kritéria, a to v prípade kladného ako aj negatívneho hodnotenia.</w:t>
      </w:r>
    </w:p>
    <w:p w14:paraId="79E84D25" w14:textId="77777777" w:rsidR="006F7E6E" w:rsidRDefault="006F7E6E" w:rsidP="006F7E6E">
      <w:pPr>
        <w:widowControl w:val="0"/>
        <w:autoSpaceDE w:val="0"/>
        <w:autoSpaceDN w:val="0"/>
        <w:adjustRightInd w:val="0"/>
        <w:spacing w:after="120" w:line="288" w:lineRule="auto"/>
        <w:contextualSpacing/>
        <w:jc w:val="both"/>
        <w:rPr>
          <w:ins w:id="2" w:author="OM" w:date="2020-02-24T09:45:00Z"/>
          <w:rFonts w:ascii="Arial" w:hAnsi="Arial" w:cs="Arial"/>
          <w:color w:val="000000" w:themeColor="text1"/>
          <w:sz w:val="19"/>
          <w:szCs w:val="19"/>
        </w:rPr>
      </w:pPr>
    </w:p>
    <w:p w14:paraId="4D432CA5" w14:textId="76CF765C" w:rsidR="006F7E6E" w:rsidRDefault="006F7E6E" w:rsidP="006F7E6E">
      <w:pPr>
        <w:widowControl w:val="0"/>
        <w:autoSpaceDE w:val="0"/>
        <w:autoSpaceDN w:val="0"/>
        <w:adjustRightInd w:val="0"/>
        <w:spacing w:after="120" w:line="288" w:lineRule="auto"/>
        <w:contextualSpacing/>
        <w:jc w:val="both"/>
        <w:rPr>
          <w:rFonts w:ascii="Arial" w:hAnsi="Arial" w:cs="Arial"/>
          <w:color w:val="000000" w:themeColor="text1"/>
          <w:sz w:val="19"/>
          <w:szCs w:val="19"/>
        </w:rPr>
      </w:pPr>
      <w:ins w:id="3" w:author="OM" w:date="2020-02-24T09:45:00Z">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ins>
    </w:p>
    <w:p w14:paraId="6EAD1171" w14:textId="77777777" w:rsidR="005635CC" w:rsidRDefault="005635CC" w:rsidP="00EA482D">
      <w:pPr>
        <w:tabs>
          <w:tab w:val="left" w:pos="693"/>
          <w:tab w:val="left" w:pos="3307"/>
          <w:tab w:val="left" w:pos="7954"/>
          <w:tab w:val="left" w:pos="9344"/>
          <w:tab w:val="left" w:pos="10774"/>
        </w:tabs>
        <w:spacing w:after="0"/>
        <w:jc w:val="both"/>
        <w:rPr>
          <w:rFonts w:ascii="Arial" w:hAnsi="Arial" w:cs="Arial"/>
          <w:color w:val="000000" w:themeColor="text1"/>
          <w:sz w:val="19"/>
          <w:szCs w:val="19"/>
        </w:rPr>
      </w:pPr>
    </w:p>
    <w:p w14:paraId="0082FE36" w14:textId="77777777" w:rsidR="005635CC" w:rsidRPr="00611C36" w:rsidRDefault="005635CC" w:rsidP="00EA482D">
      <w:pPr>
        <w:tabs>
          <w:tab w:val="left" w:pos="693"/>
          <w:tab w:val="left" w:pos="3307"/>
          <w:tab w:val="left" w:pos="7954"/>
          <w:tab w:val="left" w:pos="9344"/>
          <w:tab w:val="left" w:pos="10774"/>
        </w:tabs>
        <w:spacing w:after="0"/>
        <w:jc w:val="both"/>
        <w:rPr>
          <w:rFonts w:ascii="Arial" w:hAnsi="Arial" w:cs="Arial"/>
          <w:color w:val="000000" w:themeColor="text1"/>
          <w:sz w:val="19"/>
          <w:szCs w:val="19"/>
        </w:rPr>
      </w:pPr>
    </w:p>
    <w:tbl>
      <w:tblPr>
        <w:tblStyle w:val="TableGrid4"/>
        <w:tblW w:w="5000" w:type="pct"/>
        <w:tblLayout w:type="fixed"/>
        <w:tblLook w:val="04A0" w:firstRow="1" w:lastRow="0" w:firstColumn="1" w:lastColumn="0" w:noHBand="0" w:noVBand="1"/>
      </w:tblPr>
      <w:tblGrid>
        <w:gridCol w:w="672"/>
        <w:gridCol w:w="2532"/>
        <w:gridCol w:w="4501"/>
        <w:gridCol w:w="1346"/>
        <w:gridCol w:w="1534"/>
        <w:gridCol w:w="4541"/>
      </w:tblGrid>
      <w:tr w:rsidR="00E573FD" w:rsidRPr="003C6DE1" w14:paraId="170C577C" w14:textId="77777777" w:rsidTr="001F09C7">
        <w:trPr>
          <w:trHeight w:val="397"/>
        </w:trPr>
        <w:tc>
          <w:tcPr>
            <w:tcW w:w="222" w:type="pct"/>
            <w:shd w:val="clear" w:color="auto" w:fill="DEEAF6" w:themeFill="accent1" w:themeFillTint="33"/>
            <w:vAlign w:val="center"/>
            <w:hideMark/>
          </w:tcPr>
          <w:p w14:paraId="17C13E13" w14:textId="58C4DFB8"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7" w:type="pct"/>
            <w:shd w:val="clear" w:color="auto" w:fill="DEEAF6" w:themeFill="accent1" w:themeFillTint="33"/>
            <w:vAlign w:val="center"/>
            <w:hideMark/>
          </w:tcPr>
          <w:p w14:paraId="6B7711A0" w14:textId="66C38AD8"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88" w:type="pct"/>
            <w:shd w:val="clear" w:color="auto" w:fill="DEEAF6" w:themeFill="accent1" w:themeFillTint="33"/>
            <w:vAlign w:val="center"/>
            <w:hideMark/>
          </w:tcPr>
          <w:p w14:paraId="51EC2634" w14:textId="3847206F"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5" w:type="pct"/>
            <w:shd w:val="clear" w:color="auto" w:fill="DEEAF6" w:themeFill="accent1" w:themeFillTint="33"/>
            <w:vAlign w:val="center"/>
            <w:hideMark/>
          </w:tcPr>
          <w:p w14:paraId="6B827520" w14:textId="66E5D1B9" w:rsidR="00E573FD" w:rsidRPr="003C6DE1" w:rsidRDefault="00E573FD" w:rsidP="00D46A69">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7" w:type="pct"/>
            <w:shd w:val="clear" w:color="auto" w:fill="DEEAF6" w:themeFill="accent1" w:themeFillTint="33"/>
            <w:vAlign w:val="center"/>
            <w:hideMark/>
          </w:tcPr>
          <w:p w14:paraId="06D43D79" w14:textId="650B4AA1" w:rsidR="00E573FD" w:rsidRPr="003C6DE1" w:rsidRDefault="00E573FD" w:rsidP="00D46A69">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01" w:type="pct"/>
            <w:shd w:val="clear" w:color="auto" w:fill="DEEAF6" w:themeFill="accent1" w:themeFillTint="33"/>
            <w:vAlign w:val="center"/>
            <w:hideMark/>
          </w:tcPr>
          <w:p w14:paraId="1746ED5A" w14:textId="5B2B1A40"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06731B" w:rsidRPr="003C6DE1" w14:paraId="75A14EDD" w14:textId="77777777" w:rsidTr="001F09C7">
        <w:trPr>
          <w:trHeight w:val="402"/>
        </w:trPr>
        <w:tc>
          <w:tcPr>
            <w:tcW w:w="222" w:type="pct"/>
            <w:vMerge w:val="restart"/>
            <w:tcBorders>
              <w:top w:val="single" w:sz="4" w:space="0" w:color="auto"/>
              <w:left w:val="single" w:sz="4" w:space="0" w:color="auto"/>
              <w:right w:val="single" w:sz="4" w:space="0" w:color="auto"/>
            </w:tcBorders>
            <w:vAlign w:val="center"/>
          </w:tcPr>
          <w:p w14:paraId="243298D7" w14:textId="77777777" w:rsidR="0006731B" w:rsidRPr="003C6DE1" w:rsidRDefault="0006731B" w:rsidP="00EA482D">
            <w:pPr>
              <w:spacing w:line="288" w:lineRule="auto"/>
              <w:jc w:val="center"/>
              <w:rPr>
                <w:rFonts w:ascii="Arial" w:hAnsi="Arial" w:cs="Arial"/>
                <w:color w:val="000000" w:themeColor="text1"/>
                <w:sz w:val="19"/>
                <w:szCs w:val="19"/>
                <w:highlight w:val="yellow"/>
              </w:rPr>
            </w:pPr>
            <w:r w:rsidRPr="003C6DE1">
              <w:rPr>
                <w:rFonts w:ascii="Arial" w:hAnsi="Arial" w:cs="Arial"/>
                <w:color w:val="000000" w:themeColor="text1"/>
                <w:sz w:val="19"/>
                <w:szCs w:val="19"/>
              </w:rPr>
              <w:t>4.3</w:t>
            </w:r>
          </w:p>
        </w:tc>
        <w:tc>
          <w:tcPr>
            <w:tcW w:w="837" w:type="pct"/>
            <w:vMerge w:val="restart"/>
            <w:tcBorders>
              <w:top w:val="single" w:sz="4" w:space="0" w:color="auto"/>
              <w:left w:val="single" w:sz="4" w:space="0" w:color="auto"/>
              <w:right w:val="single" w:sz="4" w:space="0" w:color="auto"/>
            </w:tcBorders>
            <w:vAlign w:val="center"/>
          </w:tcPr>
          <w:p w14:paraId="441E2874" w14:textId="77777777" w:rsidR="0006731B" w:rsidRPr="003C6DE1" w:rsidRDefault="0006731B" w:rsidP="00EA482D">
            <w:pPr>
              <w:spacing w:line="288" w:lineRule="auto"/>
              <w:rPr>
                <w:rFonts w:ascii="Arial" w:hAnsi="Arial" w:cs="Arial"/>
                <w:color w:val="000000" w:themeColor="text1"/>
                <w:sz w:val="19"/>
                <w:szCs w:val="19"/>
                <w:highlight w:val="yellow"/>
              </w:rPr>
            </w:pPr>
            <w:r w:rsidRPr="003C6DE1">
              <w:rPr>
                <w:rFonts w:ascii="Arial" w:eastAsia="Helvetica" w:hAnsi="Arial" w:cs="Arial"/>
                <w:color w:val="000000" w:themeColor="text1"/>
                <w:sz w:val="19"/>
                <w:szCs w:val="19"/>
              </w:rPr>
              <w:t>Miera vecnej oprávnenosti výdavkov projektu</w:t>
            </w:r>
          </w:p>
        </w:tc>
        <w:tc>
          <w:tcPr>
            <w:tcW w:w="1488" w:type="pct"/>
            <w:vMerge w:val="restart"/>
            <w:tcBorders>
              <w:top w:val="single" w:sz="4" w:space="0" w:color="auto"/>
              <w:left w:val="single" w:sz="4" w:space="0" w:color="auto"/>
              <w:right w:val="single" w:sz="4" w:space="0" w:color="auto"/>
            </w:tcBorders>
            <w:vAlign w:val="center"/>
          </w:tcPr>
          <w:p w14:paraId="5402B465" w14:textId="77777777" w:rsidR="0006731B" w:rsidRPr="003C6DE1" w:rsidRDefault="0006731B" w:rsidP="002E63CF">
            <w:pPr>
              <w:widowControl w:val="0"/>
              <w:spacing w:line="288" w:lineRule="auto"/>
              <w:jc w:val="both"/>
              <w:rPr>
                <w:rFonts w:ascii="Arial" w:eastAsia="Arial Unicode MS" w:hAnsi="Arial" w:cs="Arial"/>
                <w:color w:val="000000" w:themeColor="text1"/>
                <w:sz w:val="19"/>
                <w:szCs w:val="19"/>
                <w:u w:color="000000"/>
              </w:rPr>
            </w:pPr>
            <w:r w:rsidRPr="003C6DE1">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445" w:type="pct"/>
            <w:vMerge w:val="restart"/>
            <w:tcBorders>
              <w:top w:val="single" w:sz="4" w:space="0" w:color="auto"/>
              <w:left w:val="single" w:sz="4" w:space="0" w:color="auto"/>
              <w:right w:val="single" w:sz="4" w:space="0" w:color="auto"/>
            </w:tcBorders>
            <w:vAlign w:val="center"/>
          </w:tcPr>
          <w:p w14:paraId="06CF60C2" w14:textId="77777777" w:rsidR="0006731B" w:rsidRPr="003C6DE1" w:rsidRDefault="0006731B" w:rsidP="00EA482D">
            <w:pPr>
              <w:spacing w:line="288" w:lineRule="auto"/>
              <w:jc w:val="center"/>
              <w:rPr>
                <w:rFonts w:ascii="Arial" w:hAnsi="Arial" w:cs="Arial"/>
                <w:color w:val="000000" w:themeColor="text1"/>
                <w:sz w:val="19"/>
                <w:szCs w:val="19"/>
                <w:highlight w:val="yellow"/>
              </w:rPr>
            </w:pPr>
            <w:r w:rsidRPr="003C6DE1">
              <w:rPr>
                <w:rFonts w:ascii="Arial" w:eastAsia="Helvetica" w:hAnsi="Arial" w:cs="Arial"/>
                <w:color w:val="000000" w:themeColor="text1"/>
                <w:sz w:val="19"/>
                <w:szCs w:val="19"/>
              </w:rPr>
              <w:t>Bodové kritérium</w:t>
            </w:r>
          </w:p>
        </w:tc>
        <w:tc>
          <w:tcPr>
            <w:tcW w:w="507" w:type="pct"/>
            <w:tcBorders>
              <w:top w:val="single" w:sz="4" w:space="0" w:color="auto"/>
              <w:left w:val="single" w:sz="4" w:space="0" w:color="auto"/>
              <w:bottom w:val="single" w:sz="4" w:space="0" w:color="auto"/>
              <w:right w:val="single" w:sz="4" w:space="0" w:color="auto"/>
            </w:tcBorders>
            <w:vAlign w:val="center"/>
          </w:tcPr>
          <w:p w14:paraId="5CBFB2B0" w14:textId="77777777" w:rsidR="0006731B" w:rsidRPr="003C6DE1" w:rsidRDefault="0006731B" w:rsidP="00EA482D">
            <w:pPr>
              <w:spacing w:line="288" w:lineRule="auto"/>
              <w:jc w:val="center"/>
              <w:rPr>
                <w:rFonts w:ascii="Arial" w:hAnsi="Arial" w:cs="Arial"/>
                <w:color w:val="000000" w:themeColor="text1"/>
                <w:sz w:val="19"/>
                <w:szCs w:val="19"/>
                <w:highlight w:val="yellow"/>
              </w:rPr>
            </w:pPr>
            <w:r w:rsidRPr="003C6DE1">
              <w:rPr>
                <w:rFonts w:ascii="Arial" w:eastAsia="Helvetica" w:hAnsi="Arial" w:cs="Arial"/>
                <w:color w:val="000000" w:themeColor="text1"/>
                <w:sz w:val="19"/>
                <w:szCs w:val="19"/>
              </w:rPr>
              <w:t>6</w:t>
            </w:r>
          </w:p>
        </w:tc>
        <w:tc>
          <w:tcPr>
            <w:tcW w:w="1501" w:type="pct"/>
            <w:tcBorders>
              <w:top w:val="single" w:sz="4" w:space="0" w:color="auto"/>
              <w:left w:val="single" w:sz="4" w:space="0" w:color="auto"/>
              <w:bottom w:val="single" w:sz="4" w:space="0" w:color="auto"/>
              <w:right w:val="single" w:sz="4" w:space="0" w:color="auto"/>
            </w:tcBorders>
            <w:vAlign w:val="center"/>
          </w:tcPr>
          <w:p w14:paraId="4136FD54"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95% a viac z finančnej hodnoty navrhovaných celkových výdavkov je vecne oprávnených.</w:t>
            </w:r>
          </w:p>
        </w:tc>
      </w:tr>
      <w:tr w:rsidR="0006731B" w:rsidRPr="003C6DE1" w14:paraId="16122BDC" w14:textId="77777777" w:rsidTr="001F09C7">
        <w:trPr>
          <w:trHeight w:val="421"/>
        </w:trPr>
        <w:tc>
          <w:tcPr>
            <w:tcW w:w="222" w:type="pct"/>
            <w:vMerge/>
            <w:tcBorders>
              <w:left w:val="single" w:sz="4" w:space="0" w:color="auto"/>
              <w:right w:val="single" w:sz="4" w:space="0" w:color="auto"/>
            </w:tcBorders>
            <w:vAlign w:val="center"/>
          </w:tcPr>
          <w:p w14:paraId="485B5BD6"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837" w:type="pct"/>
            <w:vMerge/>
            <w:tcBorders>
              <w:left w:val="single" w:sz="4" w:space="0" w:color="auto"/>
              <w:right w:val="single" w:sz="4" w:space="0" w:color="auto"/>
            </w:tcBorders>
            <w:vAlign w:val="center"/>
          </w:tcPr>
          <w:p w14:paraId="73DEFBC7"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1488" w:type="pct"/>
            <w:vMerge/>
            <w:tcBorders>
              <w:left w:val="single" w:sz="4" w:space="0" w:color="auto"/>
              <w:right w:val="single" w:sz="4" w:space="0" w:color="auto"/>
            </w:tcBorders>
            <w:vAlign w:val="center"/>
          </w:tcPr>
          <w:p w14:paraId="4C6DF5BB" w14:textId="77777777" w:rsidR="0006731B" w:rsidRPr="003C6DE1" w:rsidRDefault="0006731B" w:rsidP="0012726F">
            <w:pPr>
              <w:spacing w:line="288" w:lineRule="auto"/>
              <w:rPr>
                <w:rFonts w:ascii="Arial" w:eastAsia="Arial Unicode MS" w:hAnsi="Arial" w:cs="Arial"/>
                <w:color w:val="000000" w:themeColor="text1"/>
                <w:sz w:val="19"/>
                <w:szCs w:val="19"/>
                <w:u w:color="000000"/>
              </w:rPr>
            </w:pPr>
          </w:p>
        </w:tc>
        <w:tc>
          <w:tcPr>
            <w:tcW w:w="445" w:type="pct"/>
            <w:vMerge/>
            <w:tcBorders>
              <w:left w:val="single" w:sz="4" w:space="0" w:color="auto"/>
              <w:right w:val="single" w:sz="4" w:space="0" w:color="auto"/>
            </w:tcBorders>
            <w:vAlign w:val="center"/>
          </w:tcPr>
          <w:p w14:paraId="3178EB44"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p>
        </w:tc>
        <w:tc>
          <w:tcPr>
            <w:tcW w:w="507" w:type="pct"/>
            <w:tcBorders>
              <w:top w:val="single" w:sz="4" w:space="0" w:color="auto"/>
              <w:left w:val="single" w:sz="4" w:space="0" w:color="auto"/>
              <w:bottom w:val="single" w:sz="4" w:space="0" w:color="auto"/>
              <w:right w:val="single" w:sz="4" w:space="0" w:color="auto"/>
            </w:tcBorders>
            <w:vAlign w:val="center"/>
          </w:tcPr>
          <w:p w14:paraId="06E64B80"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eastAsia="Helvetica" w:hAnsi="Arial" w:cs="Arial"/>
                <w:color w:val="000000" w:themeColor="text1"/>
                <w:sz w:val="19"/>
                <w:szCs w:val="19"/>
              </w:rPr>
              <w:t>4</w:t>
            </w:r>
          </w:p>
        </w:tc>
        <w:tc>
          <w:tcPr>
            <w:tcW w:w="1501" w:type="pct"/>
            <w:tcBorders>
              <w:top w:val="single" w:sz="4" w:space="0" w:color="auto"/>
              <w:left w:val="single" w:sz="4" w:space="0" w:color="auto"/>
              <w:bottom w:val="single" w:sz="4" w:space="0" w:color="auto"/>
              <w:right w:val="single" w:sz="4" w:space="0" w:color="auto"/>
            </w:tcBorders>
            <w:vAlign w:val="center"/>
          </w:tcPr>
          <w:p w14:paraId="4BEB1F07"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90% až do 95% z finančnej hodnoty navrhovaných celkových výdavkov je vecne oprávnených.</w:t>
            </w:r>
          </w:p>
        </w:tc>
      </w:tr>
      <w:tr w:rsidR="0006731B" w:rsidRPr="003C6DE1" w14:paraId="54381B0E" w14:textId="77777777" w:rsidTr="001F09C7">
        <w:trPr>
          <w:trHeight w:val="240"/>
        </w:trPr>
        <w:tc>
          <w:tcPr>
            <w:tcW w:w="222" w:type="pct"/>
            <w:vMerge/>
            <w:tcBorders>
              <w:left w:val="single" w:sz="4" w:space="0" w:color="auto"/>
              <w:right w:val="single" w:sz="4" w:space="0" w:color="auto"/>
            </w:tcBorders>
            <w:vAlign w:val="center"/>
            <w:hideMark/>
          </w:tcPr>
          <w:p w14:paraId="52294201"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837" w:type="pct"/>
            <w:vMerge/>
            <w:tcBorders>
              <w:left w:val="single" w:sz="4" w:space="0" w:color="auto"/>
              <w:right w:val="single" w:sz="4" w:space="0" w:color="auto"/>
            </w:tcBorders>
            <w:vAlign w:val="center"/>
            <w:hideMark/>
          </w:tcPr>
          <w:p w14:paraId="13D60B37"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1488" w:type="pct"/>
            <w:vMerge/>
            <w:tcBorders>
              <w:left w:val="single" w:sz="4" w:space="0" w:color="auto"/>
              <w:right w:val="single" w:sz="4" w:space="0" w:color="auto"/>
            </w:tcBorders>
            <w:vAlign w:val="center"/>
            <w:hideMark/>
          </w:tcPr>
          <w:p w14:paraId="1578F135" w14:textId="77777777" w:rsidR="0006731B" w:rsidRPr="003C6DE1" w:rsidRDefault="0006731B" w:rsidP="0012726F">
            <w:pPr>
              <w:spacing w:line="288" w:lineRule="auto"/>
              <w:rPr>
                <w:rFonts w:ascii="Arial" w:eastAsia="Arial Unicode MS" w:hAnsi="Arial" w:cs="Arial"/>
                <w:color w:val="000000" w:themeColor="text1"/>
                <w:sz w:val="19"/>
                <w:szCs w:val="19"/>
                <w:u w:color="000000"/>
              </w:rPr>
            </w:pPr>
          </w:p>
        </w:tc>
        <w:tc>
          <w:tcPr>
            <w:tcW w:w="445" w:type="pct"/>
            <w:vMerge/>
            <w:tcBorders>
              <w:left w:val="single" w:sz="4" w:space="0" w:color="auto"/>
              <w:right w:val="single" w:sz="4" w:space="0" w:color="auto"/>
            </w:tcBorders>
            <w:vAlign w:val="center"/>
            <w:hideMark/>
          </w:tcPr>
          <w:p w14:paraId="5BCA48E2"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p>
        </w:tc>
        <w:tc>
          <w:tcPr>
            <w:tcW w:w="507" w:type="pct"/>
            <w:tcBorders>
              <w:top w:val="single" w:sz="4" w:space="0" w:color="auto"/>
              <w:left w:val="single" w:sz="4" w:space="0" w:color="auto"/>
              <w:bottom w:val="single" w:sz="4" w:space="0" w:color="auto"/>
              <w:right w:val="single" w:sz="4" w:space="0" w:color="auto"/>
            </w:tcBorders>
            <w:vAlign w:val="center"/>
          </w:tcPr>
          <w:p w14:paraId="7A5ADCA4"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r w:rsidRPr="003C6DE1">
              <w:rPr>
                <w:rFonts w:ascii="Arial" w:eastAsia="Helvetica" w:hAnsi="Arial" w:cs="Arial"/>
                <w:color w:val="000000" w:themeColor="text1"/>
                <w:sz w:val="19"/>
                <w:szCs w:val="19"/>
              </w:rPr>
              <w:t>2</w:t>
            </w:r>
          </w:p>
        </w:tc>
        <w:tc>
          <w:tcPr>
            <w:tcW w:w="1501" w:type="pct"/>
            <w:tcBorders>
              <w:top w:val="single" w:sz="4" w:space="0" w:color="auto"/>
              <w:left w:val="single" w:sz="4" w:space="0" w:color="auto"/>
              <w:bottom w:val="single" w:sz="4" w:space="0" w:color="auto"/>
              <w:right w:val="single" w:sz="4" w:space="0" w:color="auto"/>
            </w:tcBorders>
            <w:vAlign w:val="center"/>
          </w:tcPr>
          <w:p w14:paraId="0ACF77EB"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80% až do 90% z finančnej hodnoty navrhovaných celkových výdavkov je vecne oprávnených.</w:t>
            </w:r>
          </w:p>
        </w:tc>
      </w:tr>
      <w:tr w:rsidR="0006731B" w:rsidRPr="003C6DE1" w14:paraId="0AE7FA49" w14:textId="77777777" w:rsidTr="001F09C7">
        <w:trPr>
          <w:trHeight w:val="450"/>
        </w:trPr>
        <w:tc>
          <w:tcPr>
            <w:tcW w:w="222" w:type="pct"/>
            <w:vMerge/>
            <w:tcBorders>
              <w:left w:val="single" w:sz="4" w:space="0" w:color="auto"/>
              <w:bottom w:val="single" w:sz="4" w:space="0" w:color="auto"/>
              <w:right w:val="single" w:sz="4" w:space="0" w:color="auto"/>
            </w:tcBorders>
            <w:vAlign w:val="center"/>
          </w:tcPr>
          <w:p w14:paraId="0772DA21"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837" w:type="pct"/>
            <w:vMerge/>
            <w:tcBorders>
              <w:left w:val="single" w:sz="4" w:space="0" w:color="auto"/>
              <w:bottom w:val="single" w:sz="4" w:space="0" w:color="auto"/>
              <w:right w:val="single" w:sz="4" w:space="0" w:color="auto"/>
            </w:tcBorders>
            <w:vAlign w:val="center"/>
          </w:tcPr>
          <w:p w14:paraId="5C26E8FF"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1488" w:type="pct"/>
            <w:vMerge/>
            <w:tcBorders>
              <w:left w:val="single" w:sz="4" w:space="0" w:color="auto"/>
              <w:bottom w:val="single" w:sz="4" w:space="0" w:color="auto"/>
              <w:right w:val="single" w:sz="4" w:space="0" w:color="auto"/>
            </w:tcBorders>
            <w:vAlign w:val="center"/>
          </w:tcPr>
          <w:p w14:paraId="5BC563A4" w14:textId="77777777" w:rsidR="0006731B" w:rsidRPr="003C6DE1" w:rsidRDefault="0006731B" w:rsidP="0012726F">
            <w:pPr>
              <w:spacing w:line="288" w:lineRule="auto"/>
              <w:rPr>
                <w:rFonts w:ascii="Arial" w:eastAsia="Arial Unicode MS" w:hAnsi="Arial" w:cs="Arial"/>
                <w:color w:val="000000" w:themeColor="text1"/>
                <w:sz w:val="19"/>
                <w:szCs w:val="19"/>
                <w:u w:color="000000"/>
              </w:rPr>
            </w:pPr>
          </w:p>
        </w:tc>
        <w:tc>
          <w:tcPr>
            <w:tcW w:w="445" w:type="pct"/>
            <w:vMerge/>
            <w:tcBorders>
              <w:left w:val="single" w:sz="4" w:space="0" w:color="auto"/>
              <w:bottom w:val="single" w:sz="4" w:space="0" w:color="auto"/>
              <w:right w:val="single" w:sz="4" w:space="0" w:color="auto"/>
            </w:tcBorders>
            <w:vAlign w:val="center"/>
          </w:tcPr>
          <w:p w14:paraId="3E8C5EB9"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p>
        </w:tc>
        <w:tc>
          <w:tcPr>
            <w:tcW w:w="507" w:type="pct"/>
            <w:tcBorders>
              <w:top w:val="single" w:sz="4" w:space="0" w:color="auto"/>
              <w:left w:val="single" w:sz="4" w:space="0" w:color="auto"/>
              <w:bottom w:val="single" w:sz="4" w:space="0" w:color="auto"/>
              <w:right w:val="single" w:sz="4" w:space="0" w:color="auto"/>
            </w:tcBorders>
            <w:vAlign w:val="center"/>
          </w:tcPr>
          <w:p w14:paraId="2A1AB860"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r w:rsidRPr="003C6DE1">
              <w:rPr>
                <w:rFonts w:ascii="Arial" w:eastAsia="Helvetica" w:hAnsi="Arial" w:cs="Arial"/>
                <w:color w:val="000000" w:themeColor="text1"/>
                <w:sz w:val="19"/>
                <w:szCs w:val="19"/>
              </w:rPr>
              <w:t>0</w:t>
            </w:r>
          </w:p>
        </w:tc>
        <w:tc>
          <w:tcPr>
            <w:tcW w:w="1501" w:type="pct"/>
            <w:tcBorders>
              <w:top w:val="single" w:sz="4" w:space="0" w:color="auto"/>
              <w:left w:val="single" w:sz="4" w:space="0" w:color="auto"/>
              <w:bottom w:val="single" w:sz="4" w:space="0" w:color="auto"/>
              <w:right w:val="single" w:sz="4" w:space="0" w:color="auto"/>
            </w:tcBorders>
            <w:vAlign w:val="center"/>
          </w:tcPr>
          <w:p w14:paraId="5E1FF432"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70% až do 80% z finančnej hodnoty navrhovaných celkových výdavkov je vecne oprávnených.</w:t>
            </w:r>
          </w:p>
        </w:tc>
      </w:tr>
    </w:tbl>
    <w:p w14:paraId="69D73C40" w14:textId="5F041823"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012F4B8E" w14:textId="77777777"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0E723412" w14:textId="080517CC"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Pri vyhodnotení tohto kritéria sumarizuje vý</w:t>
      </w:r>
      <w:r>
        <w:rPr>
          <w:rFonts w:ascii="Arial" w:eastAsiaTheme="minorHAnsi" w:hAnsi="Arial" w:cs="Arial"/>
          <w:color w:val="000000" w:themeColor="text1"/>
          <w:sz w:val="19"/>
          <w:szCs w:val="19"/>
          <w:bdr w:val="none" w:sz="0" w:space="0" w:color="auto"/>
          <w:lang w:val="sk-SK"/>
        </w:rPr>
        <w:t>sledky z hodnotenia kritéria 4.1</w:t>
      </w:r>
      <w:r w:rsidRPr="003C6DE1">
        <w:rPr>
          <w:rFonts w:ascii="Arial" w:eastAsiaTheme="minorHAnsi" w:hAnsi="Arial" w:cs="Arial"/>
          <w:color w:val="000000" w:themeColor="text1"/>
          <w:sz w:val="19"/>
          <w:szCs w:val="19"/>
          <w:bdr w:val="none" w:sz="0" w:space="0" w:color="auto"/>
          <w:lang w:val="sk-SK"/>
        </w:rPr>
        <w:t xml:space="preserve"> a 4.</w:t>
      </w:r>
      <w:r>
        <w:rPr>
          <w:rFonts w:ascii="Arial" w:eastAsiaTheme="minorHAnsi" w:hAnsi="Arial" w:cs="Arial"/>
          <w:color w:val="000000" w:themeColor="text1"/>
          <w:sz w:val="19"/>
          <w:szCs w:val="19"/>
          <w:bdr w:val="none" w:sz="0" w:space="0" w:color="auto"/>
          <w:lang w:val="sk-SK"/>
        </w:rPr>
        <w:t>2</w:t>
      </w:r>
      <w:r w:rsidRPr="003C6DE1">
        <w:rPr>
          <w:rFonts w:ascii="Arial" w:eastAsiaTheme="minorHAnsi" w:hAnsi="Arial" w:cs="Arial"/>
          <w:color w:val="000000" w:themeColor="text1"/>
          <w:sz w:val="19"/>
          <w:szCs w:val="19"/>
          <w:bdr w:val="none" w:sz="0" w:space="0" w:color="auto"/>
          <w:lang w:val="sk-SK"/>
        </w:rPr>
        <w:t xml:space="preserve"> a identifikuje percentuálnu hodnotu vecne oprávnených výdavkov (po vyhodnotení kritérií 4.</w:t>
      </w:r>
      <w:r w:rsidR="00596CBD">
        <w:rPr>
          <w:rFonts w:ascii="Arial" w:eastAsiaTheme="minorHAnsi" w:hAnsi="Arial" w:cs="Arial"/>
          <w:color w:val="000000" w:themeColor="text1"/>
          <w:sz w:val="19"/>
          <w:szCs w:val="19"/>
          <w:bdr w:val="none" w:sz="0" w:space="0" w:color="auto"/>
          <w:lang w:val="sk-SK"/>
        </w:rPr>
        <w:t>1</w:t>
      </w:r>
      <w:r w:rsidRPr="003C6DE1">
        <w:rPr>
          <w:rFonts w:ascii="Arial" w:eastAsiaTheme="minorHAnsi" w:hAnsi="Arial" w:cs="Arial"/>
          <w:color w:val="000000" w:themeColor="text1"/>
          <w:sz w:val="19"/>
          <w:szCs w:val="19"/>
          <w:bdr w:val="none" w:sz="0" w:space="0" w:color="auto"/>
          <w:lang w:val="sk-SK"/>
        </w:rPr>
        <w:t xml:space="preserve"> a 4.</w:t>
      </w:r>
      <w:r w:rsidR="00596CBD">
        <w:rPr>
          <w:rFonts w:ascii="Arial" w:eastAsiaTheme="minorHAnsi" w:hAnsi="Arial" w:cs="Arial"/>
          <w:color w:val="000000" w:themeColor="text1"/>
          <w:sz w:val="19"/>
          <w:szCs w:val="19"/>
          <w:bdr w:val="none" w:sz="0" w:space="0" w:color="auto"/>
          <w:lang w:val="sk-SK"/>
        </w:rPr>
        <w:t>2</w:t>
      </w:r>
      <w:r w:rsidRPr="003C6DE1">
        <w:rPr>
          <w:rFonts w:ascii="Arial" w:eastAsiaTheme="minorHAnsi" w:hAnsi="Arial" w:cs="Arial"/>
          <w:color w:val="000000" w:themeColor="text1"/>
          <w:sz w:val="19"/>
          <w:szCs w:val="19"/>
          <w:bdr w:val="none" w:sz="0" w:space="0" w:color="auto"/>
          <w:lang w:val="sk-SK"/>
        </w:rPr>
        <w:t>) z finančnej hodnoty navrhovaných celkových výdavkov. Hodnotiteľ priradí príslušnú bodovú hodnotu (6,4,2,0) v zmysle popisu aplikácie hodnotiaceho kritéria.</w:t>
      </w:r>
    </w:p>
    <w:p w14:paraId="6344E173" w14:textId="4E4453D5" w:rsidR="009719FF"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3C5F0F4C" w14:textId="77777777" w:rsidR="005635CC" w:rsidRDefault="005635CC" w:rsidP="00611C36">
      <w:pPr>
        <w:spacing w:before="120" w:after="120" w:line="288" w:lineRule="auto"/>
        <w:jc w:val="both"/>
        <w:rPr>
          <w:rFonts w:ascii="Arial" w:hAnsi="Arial" w:cs="Arial"/>
          <w:color w:val="000000" w:themeColor="text1"/>
          <w:sz w:val="19"/>
          <w:szCs w:val="19"/>
        </w:rPr>
      </w:pPr>
    </w:p>
    <w:p w14:paraId="25DA9A7F" w14:textId="77777777" w:rsidR="005635CC" w:rsidRDefault="005635CC" w:rsidP="00611C36">
      <w:pPr>
        <w:spacing w:before="120" w:after="120" w:line="288" w:lineRule="auto"/>
        <w:jc w:val="both"/>
        <w:rPr>
          <w:rFonts w:ascii="Arial" w:hAnsi="Arial" w:cs="Arial"/>
          <w:color w:val="000000" w:themeColor="text1"/>
          <w:sz w:val="19"/>
          <w:szCs w:val="19"/>
        </w:rPr>
      </w:pPr>
    </w:p>
    <w:p w14:paraId="4E65CECE" w14:textId="77777777" w:rsidR="005635CC" w:rsidRDefault="005635CC" w:rsidP="00611C36">
      <w:pPr>
        <w:spacing w:before="120" w:after="120" w:line="288" w:lineRule="auto"/>
        <w:jc w:val="both"/>
        <w:rPr>
          <w:rFonts w:ascii="Arial" w:hAnsi="Arial" w:cs="Arial"/>
          <w:color w:val="000000" w:themeColor="text1"/>
          <w:sz w:val="19"/>
          <w:szCs w:val="19"/>
        </w:rPr>
      </w:pPr>
    </w:p>
    <w:p w14:paraId="32BB986B" w14:textId="77777777" w:rsidR="005635CC" w:rsidRDefault="005635CC" w:rsidP="00611C36">
      <w:pPr>
        <w:spacing w:before="120" w:after="120" w:line="288" w:lineRule="auto"/>
        <w:jc w:val="both"/>
        <w:rPr>
          <w:rFonts w:ascii="Arial" w:hAnsi="Arial" w:cs="Arial"/>
          <w:color w:val="000000" w:themeColor="text1"/>
          <w:sz w:val="19"/>
          <w:szCs w:val="19"/>
        </w:rPr>
      </w:pPr>
    </w:p>
    <w:p w14:paraId="61D303B5" w14:textId="77777777" w:rsidR="005635CC" w:rsidRDefault="005635CC" w:rsidP="00611C36">
      <w:pPr>
        <w:spacing w:before="120" w:after="120" w:line="288" w:lineRule="auto"/>
        <w:jc w:val="both"/>
        <w:rPr>
          <w:rFonts w:ascii="Arial" w:hAnsi="Arial" w:cs="Arial"/>
          <w:color w:val="000000" w:themeColor="text1"/>
          <w:sz w:val="19"/>
          <w:szCs w:val="19"/>
        </w:rPr>
      </w:pPr>
    </w:p>
    <w:p w14:paraId="7742117D" w14:textId="77777777" w:rsidR="005635CC" w:rsidRDefault="005635CC" w:rsidP="00611C36">
      <w:pPr>
        <w:spacing w:before="120" w:after="120" w:line="288" w:lineRule="auto"/>
        <w:jc w:val="both"/>
        <w:rPr>
          <w:rFonts w:ascii="Arial"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675"/>
        <w:gridCol w:w="2129"/>
        <w:gridCol w:w="3967"/>
        <w:gridCol w:w="1346"/>
        <w:gridCol w:w="1532"/>
        <w:gridCol w:w="5344"/>
      </w:tblGrid>
      <w:tr w:rsidR="00E573FD" w:rsidRPr="003C6DE1" w14:paraId="653E07E1" w14:textId="77777777" w:rsidTr="002E63CF">
        <w:trPr>
          <w:trHeight w:val="397"/>
        </w:trPr>
        <w:tc>
          <w:tcPr>
            <w:tcW w:w="225" w:type="pct"/>
            <w:shd w:val="clear" w:color="auto" w:fill="DEEAF6" w:themeFill="accent1" w:themeFillTint="33"/>
            <w:vAlign w:val="center"/>
            <w:hideMark/>
          </w:tcPr>
          <w:p w14:paraId="371CB17B" w14:textId="6B9B6B45"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10" w:type="pct"/>
            <w:shd w:val="clear" w:color="auto" w:fill="DEEAF6" w:themeFill="accent1" w:themeFillTint="33"/>
            <w:vAlign w:val="center"/>
            <w:hideMark/>
          </w:tcPr>
          <w:p w14:paraId="62D17E11" w14:textId="75B072C8"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323" w:type="pct"/>
            <w:shd w:val="clear" w:color="auto" w:fill="DEEAF6" w:themeFill="accent1" w:themeFillTint="33"/>
            <w:vAlign w:val="center"/>
            <w:hideMark/>
          </w:tcPr>
          <w:p w14:paraId="19DE4FD5" w14:textId="128A180D"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00A96950" w14:textId="076EADD9" w:rsidR="00E573FD" w:rsidRPr="003C6DE1" w:rsidRDefault="00E573FD" w:rsidP="00D46A69">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11" w:type="pct"/>
            <w:shd w:val="clear" w:color="auto" w:fill="DEEAF6" w:themeFill="accent1" w:themeFillTint="33"/>
            <w:vAlign w:val="center"/>
            <w:hideMark/>
          </w:tcPr>
          <w:p w14:paraId="7E39C7BF" w14:textId="4FD3B11A" w:rsidR="00E573FD" w:rsidRPr="003C6DE1" w:rsidRDefault="00E573FD" w:rsidP="00D46A69">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82" w:type="pct"/>
            <w:shd w:val="clear" w:color="auto" w:fill="DEEAF6" w:themeFill="accent1" w:themeFillTint="33"/>
            <w:vAlign w:val="center"/>
            <w:hideMark/>
          </w:tcPr>
          <w:p w14:paraId="09B0F89B" w14:textId="74F6A0D5"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06731B" w:rsidRPr="003C6DE1" w14:paraId="07B22B2A" w14:textId="77777777" w:rsidTr="002E63CF">
        <w:trPr>
          <w:trHeight w:val="307"/>
        </w:trPr>
        <w:tc>
          <w:tcPr>
            <w:tcW w:w="225" w:type="pct"/>
            <w:vMerge w:val="restart"/>
            <w:tcBorders>
              <w:top w:val="single" w:sz="4" w:space="0" w:color="auto"/>
              <w:left w:val="single" w:sz="4" w:space="0" w:color="auto"/>
              <w:right w:val="single" w:sz="4" w:space="0" w:color="auto"/>
            </w:tcBorders>
            <w:vAlign w:val="center"/>
          </w:tcPr>
          <w:p w14:paraId="00796704" w14:textId="77777777" w:rsidR="0006731B" w:rsidRPr="003C6DE1" w:rsidRDefault="0006731B" w:rsidP="00EA482D">
            <w:pPr>
              <w:spacing w:line="288" w:lineRule="auto"/>
              <w:rPr>
                <w:rFonts w:ascii="Arial" w:hAnsi="Arial" w:cs="Arial"/>
                <w:color w:val="000000" w:themeColor="text1"/>
                <w:sz w:val="19"/>
                <w:szCs w:val="19"/>
                <w:highlight w:val="yellow"/>
              </w:rPr>
            </w:pPr>
            <w:r w:rsidRPr="003C6DE1">
              <w:rPr>
                <w:rFonts w:ascii="Arial" w:hAnsi="Arial" w:cs="Arial"/>
                <w:color w:val="000000" w:themeColor="text1"/>
                <w:sz w:val="19"/>
                <w:szCs w:val="19"/>
              </w:rPr>
              <w:t>4.4</w:t>
            </w:r>
          </w:p>
        </w:tc>
        <w:tc>
          <w:tcPr>
            <w:tcW w:w="710" w:type="pct"/>
            <w:vMerge w:val="restart"/>
            <w:tcBorders>
              <w:top w:val="single" w:sz="4" w:space="0" w:color="auto"/>
              <w:left w:val="single" w:sz="4" w:space="0" w:color="auto"/>
              <w:right w:val="single" w:sz="4" w:space="0" w:color="auto"/>
            </w:tcBorders>
            <w:vAlign w:val="center"/>
          </w:tcPr>
          <w:p w14:paraId="4C71A32C" w14:textId="77777777" w:rsidR="0006731B" w:rsidRPr="003C6DE1" w:rsidRDefault="0006731B" w:rsidP="00EA482D">
            <w:pPr>
              <w:spacing w:line="288" w:lineRule="auto"/>
              <w:rPr>
                <w:rFonts w:ascii="Arial" w:hAnsi="Arial" w:cs="Arial"/>
                <w:color w:val="000000" w:themeColor="text1"/>
                <w:sz w:val="19"/>
                <w:szCs w:val="19"/>
                <w:highlight w:val="yellow"/>
              </w:rPr>
            </w:pPr>
            <w:r w:rsidRPr="003C6DE1">
              <w:rPr>
                <w:rFonts w:ascii="Arial" w:eastAsia="Helvetica" w:hAnsi="Arial" w:cs="Arial"/>
                <w:color w:val="000000" w:themeColor="text1"/>
                <w:sz w:val="19"/>
                <w:szCs w:val="19"/>
              </w:rPr>
              <w:t>Štruktúra a správnosť rozpočtu</w:t>
            </w:r>
          </w:p>
        </w:tc>
        <w:tc>
          <w:tcPr>
            <w:tcW w:w="1323" w:type="pct"/>
            <w:vMerge w:val="restart"/>
            <w:tcBorders>
              <w:top w:val="single" w:sz="4" w:space="0" w:color="auto"/>
              <w:left w:val="single" w:sz="4" w:space="0" w:color="auto"/>
              <w:right w:val="single" w:sz="4" w:space="0" w:color="auto"/>
            </w:tcBorders>
            <w:vAlign w:val="center"/>
          </w:tcPr>
          <w:p w14:paraId="3E8DBAF5" w14:textId="77777777" w:rsidR="0006731B" w:rsidRPr="003C6DE1" w:rsidRDefault="0006731B" w:rsidP="002E63CF">
            <w:pPr>
              <w:spacing w:line="288" w:lineRule="auto"/>
              <w:jc w:val="both"/>
              <w:rPr>
                <w:rFonts w:ascii="Arial" w:eastAsia="Arial Unicode MS" w:hAnsi="Arial" w:cs="Arial"/>
                <w:color w:val="000000" w:themeColor="text1"/>
                <w:sz w:val="19"/>
                <w:szCs w:val="19"/>
                <w:u w:color="000000"/>
              </w:rPr>
            </w:pPr>
            <w:r w:rsidRPr="003C6DE1">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449" w:type="pct"/>
            <w:vMerge w:val="restart"/>
            <w:tcBorders>
              <w:top w:val="single" w:sz="4" w:space="0" w:color="auto"/>
              <w:left w:val="single" w:sz="4" w:space="0" w:color="auto"/>
              <w:right w:val="single" w:sz="4" w:space="0" w:color="auto"/>
            </w:tcBorders>
            <w:vAlign w:val="center"/>
          </w:tcPr>
          <w:p w14:paraId="5E4A247D" w14:textId="77777777" w:rsidR="0006731B" w:rsidRPr="003C6DE1" w:rsidRDefault="0006731B" w:rsidP="00EA482D">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Bodové kritérium</w:t>
            </w:r>
          </w:p>
          <w:p w14:paraId="5D66C74B" w14:textId="77777777" w:rsidR="0006731B" w:rsidRPr="003C6DE1" w:rsidRDefault="0006731B" w:rsidP="00EA482D">
            <w:pPr>
              <w:spacing w:line="288" w:lineRule="auto"/>
              <w:jc w:val="center"/>
              <w:rPr>
                <w:rFonts w:ascii="Arial" w:hAnsi="Arial" w:cs="Arial"/>
                <w:color w:val="000000" w:themeColor="text1"/>
                <w:sz w:val="19"/>
                <w:szCs w:val="19"/>
                <w:highlight w:val="yellow"/>
              </w:rPr>
            </w:pPr>
          </w:p>
        </w:tc>
        <w:tc>
          <w:tcPr>
            <w:tcW w:w="511" w:type="pct"/>
            <w:tcBorders>
              <w:top w:val="single" w:sz="4" w:space="0" w:color="auto"/>
              <w:left w:val="single" w:sz="4" w:space="0" w:color="auto"/>
              <w:bottom w:val="single" w:sz="4" w:space="0" w:color="auto"/>
              <w:right w:val="single" w:sz="4" w:space="0" w:color="auto"/>
            </w:tcBorders>
            <w:vAlign w:val="center"/>
          </w:tcPr>
          <w:p w14:paraId="4AF87A10" w14:textId="77777777" w:rsidR="0006731B" w:rsidRPr="003C6DE1" w:rsidRDefault="0006731B" w:rsidP="00EA482D">
            <w:pPr>
              <w:spacing w:line="288" w:lineRule="auto"/>
              <w:jc w:val="center"/>
              <w:rPr>
                <w:rFonts w:ascii="Arial" w:hAnsi="Arial" w:cs="Arial"/>
                <w:color w:val="000000" w:themeColor="text1"/>
                <w:sz w:val="19"/>
                <w:szCs w:val="19"/>
                <w:highlight w:val="yellow"/>
              </w:rPr>
            </w:pPr>
            <w:r w:rsidRPr="003C6DE1">
              <w:rPr>
                <w:rFonts w:ascii="Arial" w:eastAsia="Helvetica" w:hAnsi="Arial" w:cs="Arial"/>
                <w:color w:val="000000" w:themeColor="text1"/>
                <w:sz w:val="19"/>
                <w:szCs w:val="19"/>
              </w:rPr>
              <w:t>4</w:t>
            </w:r>
          </w:p>
        </w:tc>
        <w:tc>
          <w:tcPr>
            <w:tcW w:w="1782" w:type="pct"/>
            <w:tcBorders>
              <w:top w:val="single" w:sz="4" w:space="0" w:color="auto"/>
              <w:left w:val="single" w:sz="4" w:space="0" w:color="auto"/>
              <w:bottom w:val="single" w:sz="4" w:space="0" w:color="auto"/>
              <w:right w:val="single" w:sz="4" w:space="0" w:color="auto"/>
            </w:tcBorders>
            <w:vAlign w:val="center"/>
          </w:tcPr>
          <w:p w14:paraId="396F8E48"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06731B" w:rsidRPr="003C6DE1" w14:paraId="38B3EBD9" w14:textId="77777777" w:rsidTr="002E63CF">
        <w:trPr>
          <w:trHeight w:val="105"/>
        </w:trPr>
        <w:tc>
          <w:tcPr>
            <w:tcW w:w="225" w:type="pct"/>
            <w:vMerge/>
            <w:tcBorders>
              <w:left w:val="single" w:sz="4" w:space="0" w:color="auto"/>
              <w:right w:val="single" w:sz="4" w:space="0" w:color="auto"/>
            </w:tcBorders>
            <w:vAlign w:val="center"/>
          </w:tcPr>
          <w:p w14:paraId="592E96EA"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710" w:type="pct"/>
            <w:vMerge/>
            <w:tcBorders>
              <w:left w:val="single" w:sz="4" w:space="0" w:color="auto"/>
              <w:right w:val="single" w:sz="4" w:space="0" w:color="auto"/>
            </w:tcBorders>
            <w:vAlign w:val="center"/>
          </w:tcPr>
          <w:p w14:paraId="6B6072BC"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1323" w:type="pct"/>
            <w:vMerge/>
            <w:tcBorders>
              <w:left w:val="single" w:sz="4" w:space="0" w:color="auto"/>
              <w:right w:val="single" w:sz="4" w:space="0" w:color="auto"/>
            </w:tcBorders>
            <w:vAlign w:val="center"/>
          </w:tcPr>
          <w:p w14:paraId="6E1E8D6E" w14:textId="77777777" w:rsidR="0006731B" w:rsidRPr="003C6DE1" w:rsidRDefault="0006731B" w:rsidP="0012726F">
            <w:pPr>
              <w:spacing w:line="288" w:lineRule="auto"/>
              <w:rPr>
                <w:rFonts w:ascii="Arial" w:eastAsia="Arial Unicode MS" w:hAnsi="Arial" w:cs="Arial"/>
                <w:color w:val="000000" w:themeColor="text1"/>
                <w:sz w:val="19"/>
                <w:szCs w:val="19"/>
                <w:u w:color="000000"/>
              </w:rPr>
            </w:pPr>
          </w:p>
        </w:tc>
        <w:tc>
          <w:tcPr>
            <w:tcW w:w="449" w:type="pct"/>
            <w:vMerge/>
            <w:tcBorders>
              <w:left w:val="single" w:sz="4" w:space="0" w:color="auto"/>
              <w:right w:val="single" w:sz="4" w:space="0" w:color="auto"/>
            </w:tcBorders>
            <w:vAlign w:val="center"/>
          </w:tcPr>
          <w:p w14:paraId="2524ADF9"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p>
        </w:tc>
        <w:tc>
          <w:tcPr>
            <w:tcW w:w="511" w:type="pct"/>
            <w:tcBorders>
              <w:top w:val="single" w:sz="4" w:space="0" w:color="auto"/>
              <w:left w:val="single" w:sz="4" w:space="0" w:color="auto"/>
              <w:bottom w:val="single" w:sz="4" w:space="0" w:color="auto"/>
              <w:right w:val="single" w:sz="4" w:space="0" w:color="auto"/>
            </w:tcBorders>
            <w:vAlign w:val="center"/>
          </w:tcPr>
          <w:p w14:paraId="0B32EA6C"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r w:rsidRPr="003C6DE1">
              <w:rPr>
                <w:rFonts w:ascii="Arial" w:eastAsia="Helvetica" w:hAnsi="Arial" w:cs="Arial"/>
                <w:color w:val="000000" w:themeColor="text1"/>
                <w:sz w:val="19"/>
                <w:szCs w:val="19"/>
              </w:rPr>
              <w:t>2</w:t>
            </w:r>
          </w:p>
        </w:tc>
        <w:tc>
          <w:tcPr>
            <w:tcW w:w="1782" w:type="pct"/>
            <w:tcBorders>
              <w:top w:val="single" w:sz="4" w:space="0" w:color="auto"/>
              <w:left w:val="single" w:sz="4" w:space="0" w:color="auto"/>
              <w:bottom w:val="single" w:sz="4" w:space="0" w:color="auto"/>
              <w:right w:val="single" w:sz="4" w:space="0" w:color="auto"/>
            </w:tcBorders>
            <w:vAlign w:val="center"/>
          </w:tcPr>
          <w:p w14:paraId="3B57F738"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06731B" w:rsidRPr="003C6DE1" w14:paraId="7832E305" w14:textId="77777777" w:rsidTr="002E63CF">
        <w:trPr>
          <w:trHeight w:val="255"/>
        </w:trPr>
        <w:tc>
          <w:tcPr>
            <w:tcW w:w="225" w:type="pct"/>
            <w:vMerge/>
            <w:tcBorders>
              <w:left w:val="single" w:sz="4" w:space="0" w:color="auto"/>
              <w:bottom w:val="single" w:sz="4" w:space="0" w:color="auto"/>
              <w:right w:val="single" w:sz="4" w:space="0" w:color="auto"/>
            </w:tcBorders>
            <w:vAlign w:val="center"/>
          </w:tcPr>
          <w:p w14:paraId="696BA8C4"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710" w:type="pct"/>
            <w:vMerge/>
            <w:tcBorders>
              <w:left w:val="single" w:sz="4" w:space="0" w:color="auto"/>
              <w:bottom w:val="single" w:sz="4" w:space="0" w:color="auto"/>
              <w:right w:val="single" w:sz="4" w:space="0" w:color="auto"/>
            </w:tcBorders>
            <w:vAlign w:val="center"/>
          </w:tcPr>
          <w:p w14:paraId="6236453D"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1323" w:type="pct"/>
            <w:vMerge/>
            <w:tcBorders>
              <w:left w:val="single" w:sz="4" w:space="0" w:color="auto"/>
              <w:bottom w:val="single" w:sz="4" w:space="0" w:color="auto"/>
              <w:right w:val="single" w:sz="4" w:space="0" w:color="auto"/>
            </w:tcBorders>
            <w:vAlign w:val="center"/>
          </w:tcPr>
          <w:p w14:paraId="570B0D6D" w14:textId="77777777" w:rsidR="0006731B" w:rsidRPr="003C6DE1" w:rsidRDefault="0006731B" w:rsidP="0012726F">
            <w:pPr>
              <w:spacing w:line="288" w:lineRule="auto"/>
              <w:rPr>
                <w:rFonts w:ascii="Arial" w:eastAsia="Arial Unicode MS" w:hAnsi="Arial" w:cs="Arial"/>
                <w:color w:val="000000" w:themeColor="text1"/>
                <w:sz w:val="19"/>
                <w:szCs w:val="19"/>
                <w:u w:color="000000"/>
              </w:rPr>
            </w:pPr>
          </w:p>
        </w:tc>
        <w:tc>
          <w:tcPr>
            <w:tcW w:w="449" w:type="pct"/>
            <w:vMerge/>
            <w:tcBorders>
              <w:left w:val="single" w:sz="4" w:space="0" w:color="auto"/>
              <w:bottom w:val="single" w:sz="4" w:space="0" w:color="auto"/>
              <w:right w:val="single" w:sz="4" w:space="0" w:color="auto"/>
            </w:tcBorders>
            <w:vAlign w:val="center"/>
          </w:tcPr>
          <w:p w14:paraId="5E0EE763"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p>
        </w:tc>
        <w:tc>
          <w:tcPr>
            <w:tcW w:w="511" w:type="pct"/>
            <w:tcBorders>
              <w:top w:val="single" w:sz="4" w:space="0" w:color="auto"/>
              <w:left w:val="single" w:sz="4" w:space="0" w:color="auto"/>
              <w:bottom w:val="single" w:sz="4" w:space="0" w:color="auto"/>
              <w:right w:val="single" w:sz="4" w:space="0" w:color="auto"/>
            </w:tcBorders>
            <w:vAlign w:val="center"/>
          </w:tcPr>
          <w:p w14:paraId="7CCFA42B"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r w:rsidRPr="003C6DE1">
              <w:rPr>
                <w:rFonts w:ascii="Arial" w:eastAsia="Helvetica" w:hAnsi="Arial" w:cs="Arial"/>
                <w:color w:val="000000" w:themeColor="text1"/>
                <w:sz w:val="19"/>
                <w:szCs w:val="19"/>
              </w:rPr>
              <w:t>0</w:t>
            </w:r>
          </w:p>
        </w:tc>
        <w:tc>
          <w:tcPr>
            <w:tcW w:w="1782" w:type="pct"/>
            <w:tcBorders>
              <w:top w:val="single" w:sz="4" w:space="0" w:color="auto"/>
              <w:left w:val="single" w:sz="4" w:space="0" w:color="auto"/>
              <w:bottom w:val="single" w:sz="4" w:space="0" w:color="auto"/>
              <w:right w:val="single" w:sz="4" w:space="0" w:color="auto"/>
            </w:tcBorders>
            <w:vAlign w:val="center"/>
          </w:tcPr>
          <w:p w14:paraId="44D9F258"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7B5DFB0C" w14:textId="6A2802E3"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w:t>
      </w:r>
      <w:r w:rsidR="006A1798">
        <w:rPr>
          <w:rFonts w:ascii="Arial" w:hAnsi="Arial" w:cs="Arial"/>
          <w:color w:val="000000" w:themeColor="text1"/>
          <w:sz w:val="19"/>
          <w:szCs w:val="19"/>
        </w:rPr>
        <w:t>1</w:t>
      </w:r>
      <w:r w:rsidRPr="003C6DE1">
        <w:rPr>
          <w:rFonts w:ascii="Arial" w:hAnsi="Arial" w:cs="Arial"/>
          <w:color w:val="000000" w:themeColor="text1"/>
          <w:sz w:val="19"/>
          <w:szCs w:val="19"/>
        </w:rPr>
        <w:t xml:space="preserve">. Rozpočet projektu, príloha </w:t>
      </w:r>
      <w:r w:rsidR="006A1798">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5F74E5E8" w14:textId="466E9113"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podrobného </w:t>
      </w:r>
      <w:r w:rsidR="00193FEE">
        <w:rPr>
          <w:rFonts w:ascii="Arial" w:eastAsiaTheme="minorHAnsi" w:hAnsi="Arial" w:cs="Arial"/>
          <w:color w:val="000000" w:themeColor="text1"/>
          <w:sz w:val="19"/>
          <w:szCs w:val="19"/>
          <w:bdr w:val="none" w:sz="0" w:space="0" w:color="auto"/>
          <w:lang w:val="sk-SK"/>
        </w:rPr>
        <w:t xml:space="preserve">položkového </w:t>
      </w:r>
      <w:r w:rsidRPr="003C6DE1">
        <w:rPr>
          <w:rFonts w:ascii="Arial" w:eastAsiaTheme="minorHAnsi" w:hAnsi="Arial" w:cs="Arial"/>
          <w:color w:val="000000" w:themeColor="text1"/>
          <w:sz w:val="19"/>
          <w:szCs w:val="19"/>
          <w:bdr w:val="none" w:sz="0" w:space="0" w:color="auto"/>
          <w:lang w:val="sk-SK"/>
        </w:rPr>
        <w:t>rozpočtu projektu.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794F7A5F" w14:textId="22A4DA83" w:rsidR="009719FF"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9719FF" w:rsidRPr="003C6DE1" w:rsidSect="0039330C">
      <w:footerReference w:type="default" r:id="rId8"/>
      <w:headerReference w:type="first" r:id="rId9"/>
      <w:footerReference w:type="first" r:id="rId10"/>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FDE49" w14:textId="77777777" w:rsidR="009052ED" w:rsidRDefault="009052ED" w:rsidP="006447D5">
      <w:pPr>
        <w:spacing w:after="0" w:line="240" w:lineRule="auto"/>
      </w:pPr>
      <w:r>
        <w:separator/>
      </w:r>
    </w:p>
  </w:endnote>
  <w:endnote w:type="continuationSeparator" w:id="0">
    <w:p w14:paraId="5642C53C" w14:textId="77777777" w:rsidR="009052ED" w:rsidRDefault="009052ED"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etaNormal-Roman">
    <w:altName w:val="Century Gothic"/>
    <w:charset w:val="00"/>
    <w:family w:val="swiss"/>
    <w:pitch w:val="variable"/>
    <w:sig w:usb0="80000027"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2071241"/>
      <w:docPartObj>
        <w:docPartGallery w:val="Page Numbers (Bottom of Page)"/>
        <w:docPartUnique/>
      </w:docPartObj>
    </w:sdtPr>
    <w:sdtEndPr>
      <w:rPr>
        <w:noProof/>
      </w:rPr>
    </w:sdtEndPr>
    <w:sdtContent>
      <w:p w14:paraId="24311478" w14:textId="533868D7" w:rsidR="00CB70FB" w:rsidRDefault="00EA482D" w:rsidP="00EA482D">
        <w:pPr>
          <w:pStyle w:val="Pta"/>
        </w:pPr>
        <w:r w:rsidRPr="00EA482D">
          <w:rPr>
            <w:rFonts w:ascii="Arial" w:hAnsi="Arial" w:cs="Arial"/>
            <w:sz w:val="16"/>
            <w:szCs w:val="16"/>
          </w:rPr>
          <w:t>Príručka pre odborných hodnotiteľov IROP, verzia</w:t>
        </w:r>
        <w:r w:rsidR="00E903A2">
          <w:rPr>
            <w:rFonts w:ascii="Arial" w:hAnsi="Arial" w:cs="Arial"/>
            <w:sz w:val="16"/>
            <w:szCs w:val="16"/>
          </w:rPr>
          <w:t xml:space="preserve"> 10</w:t>
        </w:r>
        <w:ins w:id="4" w:author="OM" w:date="2020-02-24T09:46:00Z">
          <w:r w:rsidR="006F7E6E">
            <w:rPr>
              <w:rFonts w:ascii="Arial" w:hAnsi="Arial" w:cs="Arial"/>
              <w:sz w:val="16"/>
              <w:szCs w:val="16"/>
            </w:rPr>
            <w:t>.1</w:t>
          </w:r>
        </w:ins>
        <w:r>
          <w:tab/>
        </w:r>
        <w:r>
          <w:tab/>
        </w:r>
        <w:r>
          <w:tab/>
        </w:r>
        <w:r>
          <w:tab/>
        </w:r>
        <w:r>
          <w:tab/>
        </w:r>
        <w:r>
          <w:tab/>
        </w:r>
        <w:r>
          <w:tab/>
          <w:t xml:space="preserve">                           </w:t>
        </w:r>
        <w:r w:rsidR="00CB70FB">
          <w:fldChar w:fldCharType="begin"/>
        </w:r>
        <w:r w:rsidR="00CB70FB">
          <w:instrText xml:space="preserve"> PAGE   \* MERGEFORMAT </w:instrText>
        </w:r>
        <w:r w:rsidR="00CB70FB">
          <w:fldChar w:fldCharType="separate"/>
        </w:r>
        <w:r w:rsidR="006F7E6E">
          <w:rPr>
            <w:noProof/>
          </w:rPr>
          <w:t>3</w:t>
        </w:r>
        <w:r w:rsidR="00CB70FB">
          <w:rPr>
            <w:noProof/>
          </w:rPr>
          <w:fldChar w:fldCharType="end"/>
        </w:r>
      </w:p>
    </w:sdtContent>
  </w:sdt>
  <w:p w14:paraId="65FA67B2" w14:textId="77777777" w:rsidR="00CB70FB" w:rsidRDefault="00CB70F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AE0DB" w14:textId="6D7DA5D3" w:rsidR="00EA482D" w:rsidRPr="00EA482D" w:rsidRDefault="00EA482D">
    <w:pPr>
      <w:pStyle w:val="Pta"/>
      <w:rPr>
        <w:rFonts w:ascii="Arial" w:hAnsi="Arial" w:cs="Arial"/>
        <w:sz w:val="16"/>
        <w:szCs w:val="16"/>
      </w:rPr>
    </w:pPr>
    <w:r w:rsidRPr="00EA482D">
      <w:rPr>
        <w:rFonts w:ascii="Arial" w:hAnsi="Arial" w:cs="Arial"/>
        <w:sz w:val="16"/>
        <w:szCs w:val="16"/>
      </w:rPr>
      <w:t xml:space="preserve">Príručka pre odborných hodnotiteľov IROP, verzia </w:t>
    </w:r>
    <w:r w:rsidR="00E903A2">
      <w:rPr>
        <w:rFonts w:ascii="Arial" w:hAnsi="Arial" w:cs="Arial"/>
        <w:sz w:val="16"/>
        <w:szCs w:val="16"/>
      </w:rPr>
      <w:t>10</w:t>
    </w:r>
    <w:ins w:id="5" w:author="OM" w:date="2020-02-24T09:46:00Z">
      <w:r w:rsidR="006F7E6E">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13A085" w14:textId="77777777" w:rsidR="009052ED" w:rsidRDefault="009052ED" w:rsidP="006447D5">
      <w:pPr>
        <w:spacing w:after="0" w:line="240" w:lineRule="auto"/>
      </w:pPr>
      <w:r>
        <w:separator/>
      </w:r>
    </w:p>
  </w:footnote>
  <w:footnote w:type="continuationSeparator" w:id="0">
    <w:p w14:paraId="03FAC64E" w14:textId="77777777" w:rsidR="009052ED" w:rsidRDefault="009052ED"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203B2" w14:textId="00E99196" w:rsidR="00CB70FB" w:rsidRDefault="0039330C" w:rsidP="004B4E62">
    <w:pPr>
      <w:pStyle w:val="Hlavika"/>
      <w:tabs>
        <w:tab w:val="left" w:pos="1977"/>
        <w:tab w:val="left" w:pos="2775"/>
      </w:tabs>
      <w:ind w:firstLine="1977"/>
    </w:pPr>
    <w:r>
      <w:rPr>
        <w:noProof/>
        <w:lang w:eastAsia="sk-SK"/>
      </w:rPr>
      <w:drawing>
        <wp:anchor distT="0" distB="0" distL="114300" distR="114300" simplePos="0" relativeHeight="251660288" behindDoc="1" locked="0" layoutInCell="1" allowOverlap="1" wp14:anchorId="4F387436" wp14:editId="655971FD">
          <wp:simplePos x="0" y="0"/>
          <wp:positionH relativeFrom="column">
            <wp:posOffset>7837805</wp:posOffset>
          </wp:positionH>
          <wp:positionV relativeFrom="paragraph">
            <wp:posOffset>15875</wp:posOffset>
          </wp:positionV>
          <wp:extent cx="1638935" cy="459740"/>
          <wp:effectExtent l="0" t="0" r="0" b="0"/>
          <wp:wrapTight wrapText="bothSides">
            <wp:wrapPolygon edited="0">
              <wp:start x="0" y="0"/>
              <wp:lineTo x="0" y="20586"/>
              <wp:lineTo x="21341" y="20586"/>
              <wp:lineTo x="21341" y="0"/>
              <wp:lineTo x="0" y="0"/>
            </wp:wrapPolygon>
          </wp:wrapTight>
          <wp:docPr id="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MetaNormal-Roman" w:hAnsi="MetaNormal-Roman"/>
        <w:noProof/>
        <w:lang w:eastAsia="sk-SK"/>
      </w:rPr>
      <w:drawing>
        <wp:anchor distT="0" distB="0" distL="114300" distR="114300" simplePos="0" relativeHeight="251661312" behindDoc="0" locked="0" layoutInCell="1" allowOverlap="1" wp14:anchorId="5BC48D04" wp14:editId="7BB62555">
          <wp:simplePos x="0" y="0"/>
          <wp:positionH relativeFrom="column">
            <wp:posOffset>4113530</wp:posOffset>
          </wp:positionH>
          <wp:positionV relativeFrom="paragraph">
            <wp:posOffset>-118745</wp:posOffset>
          </wp:positionV>
          <wp:extent cx="1226820" cy="755015"/>
          <wp:effectExtent l="0" t="0" r="0" b="698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6820" cy="755015"/>
                  </a:xfrm>
                  <a:prstGeom prst="rect">
                    <a:avLst/>
                  </a:prstGeom>
                  <a:noFill/>
                </pic:spPr>
              </pic:pic>
            </a:graphicData>
          </a:graphic>
        </wp:anchor>
      </w:drawing>
    </w:r>
    <w:r>
      <w:rPr>
        <w:noProof/>
        <w:lang w:eastAsia="sk-SK"/>
      </w:rPr>
      <w:drawing>
        <wp:anchor distT="0" distB="0" distL="114300" distR="114300" simplePos="0" relativeHeight="251659264" behindDoc="1" locked="0" layoutInCell="1" allowOverlap="1" wp14:anchorId="7D9EB6D5" wp14:editId="348BE696">
          <wp:simplePos x="0" y="0"/>
          <wp:positionH relativeFrom="column">
            <wp:posOffset>208915</wp:posOffset>
          </wp:positionH>
          <wp:positionV relativeFrom="paragraph">
            <wp:posOffset>3175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B70FB">
      <w:tab/>
    </w:r>
    <w:r w:rsidR="00CB70FB">
      <w:tab/>
    </w:r>
    <w:r w:rsidR="00CB70FB">
      <w:tab/>
    </w:r>
    <w:r w:rsidR="00CB70FB">
      <w:tab/>
    </w:r>
    <w:r w:rsidR="00CB70FB">
      <w:tab/>
    </w:r>
    <w:r w:rsidR="00CB70FB" w:rsidRPr="005D6A9C">
      <w:tab/>
    </w:r>
    <w:r w:rsidR="00CB70FB" w:rsidRPr="005D6A9C">
      <w:tab/>
    </w:r>
    <w:r w:rsidR="00CB70FB" w:rsidRPr="005D6A9C">
      <w:tab/>
    </w:r>
    <w:r w:rsidR="00CB70FB" w:rsidRPr="005D6A9C">
      <w:tab/>
    </w:r>
    <w:r w:rsidR="00CB70FB" w:rsidRPr="005D6A9C">
      <w:tab/>
    </w:r>
  </w:p>
  <w:p w14:paraId="77E06943" w14:textId="77777777" w:rsidR="00CB70FB" w:rsidRDefault="00CB70FB" w:rsidP="005C607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973"/>
    <w:multiLevelType w:val="hybridMultilevel"/>
    <w:tmpl w:val="F1DC3D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13B83E50"/>
    <w:multiLevelType w:val="hybridMultilevel"/>
    <w:tmpl w:val="81088F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767656"/>
    <w:multiLevelType w:val="hybridMultilevel"/>
    <w:tmpl w:val="0F0227B2"/>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10" w15:restartNumberingAfterBreak="0">
    <w:nsid w:val="4F6475B8"/>
    <w:multiLevelType w:val="hybridMultilevel"/>
    <w:tmpl w:val="E6168D0A"/>
    <w:lvl w:ilvl="0" w:tplc="53E614DE">
      <w:start w:val="1"/>
      <w:numFmt w:val="low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2"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8AC021A"/>
    <w:multiLevelType w:val="hybridMultilevel"/>
    <w:tmpl w:val="AD60BF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94F6649"/>
    <w:multiLevelType w:val="hybridMultilevel"/>
    <w:tmpl w:val="1B34102A"/>
    <w:lvl w:ilvl="0" w:tplc="3300F5D2">
      <w:numFmt w:val="bullet"/>
      <w:lvlText w:val="•"/>
      <w:lvlJc w:val="left"/>
      <w:pPr>
        <w:ind w:left="927" w:hanging="360"/>
      </w:pPr>
      <w:rPr>
        <w:rFonts w:ascii="Arial" w:eastAsiaTheme="majorEastAsia"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5"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17" w15:restartNumberingAfterBreak="0">
    <w:nsid w:val="67BA218B"/>
    <w:multiLevelType w:val="hybridMultilevel"/>
    <w:tmpl w:val="32FE9C48"/>
    <w:lvl w:ilvl="0" w:tplc="041B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8C22C0B"/>
    <w:multiLevelType w:val="hybridMultilevel"/>
    <w:tmpl w:val="CC1A998A"/>
    <w:lvl w:ilvl="0" w:tplc="53E614DE">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BBD02AC"/>
    <w:multiLevelType w:val="hybridMultilevel"/>
    <w:tmpl w:val="59020D8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1" w15:restartNumberingAfterBreak="0">
    <w:nsid w:val="731C37B5"/>
    <w:multiLevelType w:val="hybridMultilevel"/>
    <w:tmpl w:val="B15A7124"/>
    <w:lvl w:ilvl="0" w:tplc="04090001">
      <w:start w:val="1"/>
      <w:numFmt w:val="bullet"/>
      <w:lvlText w:val=""/>
      <w:lvlJc w:val="left"/>
      <w:pPr>
        <w:ind w:left="704" w:hanging="360"/>
      </w:pPr>
      <w:rPr>
        <w:rFonts w:ascii="Symbol" w:hAnsi="Symbol" w:hint="default"/>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22" w15:restartNumberingAfterBreak="0">
    <w:nsid w:val="753E26F4"/>
    <w:multiLevelType w:val="hybridMultilevel"/>
    <w:tmpl w:val="0F7A3C60"/>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C3E35EC"/>
    <w:multiLevelType w:val="hybridMultilevel"/>
    <w:tmpl w:val="BCEAF0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5"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0"/>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25"/>
  </w:num>
  <w:num w:numId="8">
    <w:abstractNumId w:val="14"/>
  </w:num>
  <w:num w:numId="9">
    <w:abstractNumId w:val="11"/>
  </w:num>
  <w:num w:numId="10">
    <w:abstractNumId w:val="5"/>
  </w:num>
  <w:num w:numId="11">
    <w:abstractNumId w:val="3"/>
  </w:num>
  <w:num w:numId="12">
    <w:abstractNumId w:val="13"/>
  </w:num>
  <w:num w:numId="13">
    <w:abstractNumId w:val="12"/>
  </w:num>
  <w:num w:numId="14">
    <w:abstractNumId w:val="21"/>
  </w:num>
  <w:num w:numId="15">
    <w:abstractNumId w:val="16"/>
  </w:num>
  <w:num w:numId="16">
    <w:abstractNumId w:val="18"/>
  </w:num>
  <w:num w:numId="17">
    <w:abstractNumId w:val="10"/>
  </w:num>
  <w:num w:numId="18">
    <w:abstractNumId w:val="2"/>
  </w:num>
  <w:num w:numId="19">
    <w:abstractNumId w:val="17"/>
  </w:num>
  <w:num w:numId="20">
    <w:abstractNumId w:val="23"/>
  </w:num>
  <w:num w:numId="21">
    <w:abstractNumId w:val="9"/>
  </w:num>
  <w:num w:numId="22">
    <w:abstractNumId w:val="6"/>
  </w:num>
  <w:num w:numId="23">
    <w:abstractNumId w:val="20"/>
  </w:num>
  <w:num w:numId="24">
    <w:abstractNumId w:val="22"/>
  </w:num>
  <w:num w:numId="25">
    <w:abstractNumId w:val="8"/>
  </w:num>
  <w:num w:numId="26">
    <w:abstractNumId w:val="7"/>
  </w:num>
  <w:num w:numId="27">
    <w:abstractNumId w:val="15"/>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trackRevisions/>
  <w:defaultTabStop w:val="708"/>
  <w:hyphenationZone w:val="425"/>
  <w:drawingGridHorizontalSpacing w:val="110"/>
  <w:displayHorizontalDrawingGridEvery w:val="2"/>
  <w:displayVertic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35E4"/>
    <w:rsid w:val="0000424D"/>
    <w:rsid w:val="00004B6F"/>
    <w:rsid w:val="00006B7F"/>
    <w:rsid w:val="000079A8"/>
    <w:rsid w:val="00011451"/>
    <w:rsid w:val="00013038"/>
    <w:rsid w:val="000136CE"/>
    <w:rsid w:val="0001581E"/>
    <w:rsid w:val="0001588A"/>
    <w:rsid w:val="0001660D"/>
    <w:rsid w:val="00017303"/>
    <w:rsid w:val="000271E9"/>
    <w:rsid w:val="000314C5"/>
    <w:rsid w:val="000319CC"/>
    <w:rsid w:val="000328B1"/>
    <w:rsid w:val="00032EAB"/>
    <w:rsid w:val="000337E9"/>
    <w:rsid w:val="00035F1D"/>
    <w:rsid w:val="00044C4F"/>
    <w:rsid w:val="0005101C"/>
    <w:rsid w:val="00053DF4"/>
    <w:rsid w:val="0005441C"/>
    <w:rsid w:val="000557EB"/>
    <w:rsid w:val="00055A2D"/>
    <w:rsid w:val="00056972"/>
    <w:rsid w:val="000579E5"/>
    <w:rsid w:val="00063001"/>
    <w:rsid w:val="0006402A"/>
    <w:rsid w:val="00066478"/>
    <w:rsid w:val="0006731B"/>
    <w:rsid w:val="00070A34"/>
    <w:rsid w:val="000719F0"/>
    <w:rsid w:val="00071E45"/>
    <w:rsid w:val="0007302B"/>
    <w:rsid w:val="00073386"/>
    <w:rsid w:val="0007441C"/>
    <w:rsid w:val="000752FD"/>
    <w:rsid w:val="0007717F"/>
    <w:rsid w:val="0008140D"/>
    <w:rsid w:val="00086896"/>
    <w:rsid w:val="0008777E"/>
    <w:rsid w:val="00092E8D"/>
    <w:rsid w:val="000944CC"/>
    <w:rsid w:val="000956D6"/>
    <w:rsid w:val="000968E0"/>
    <w:rsid w:val="00097647"/>
    <w:rsid w:val="000A2025"/>
    <w:rsid w:val="000A4424"/>
    <w:rsid w:val="000A4A34"/>
    <w:rsid w:val="000A514D"/>
    <w:rsid w:val="000A5165"/>
    <w:rsid w:val="000A55BD"/>
    <w:rsid w:val="000A5B65"/>
    <w:rsid w:val="000A7305"/>
    <w:rsid w:val="000A74C2"/>
    <w:rsid w:val="000A7917"/>
    <w:rsid w:val="000B046D"/>
    <w:rsid w:val="000B1408"/>
    <w:rsid w:val="000B1F02"/>
    <w:rsid w:val="000B52FD"/>
    <w:rsid w:val="000B55FC"/>
    <w:rsid w:val="000B564B"/>
    <w:rsid w:val="000B5778"/>
    <w:rsid w:val="000B6E82"/>
    <w:rsid w:val="000C01BF"/>
    <w:rsid w:val="000C0810"/>
    <w:rsid w:val="000C159E"/>
    <w:rsid w:val="000C5DB9"/>
    <w:rsid w:val="000C621B"/>
    <w:rsid w:val="000C6AEA"/>
    <w:rsid w:val="000D1C14"/>
    <w:rsid w:val="000D28B0"/>
    <w:rsid w:val="000E110E"/>
    <w:rsid w:val="000E2A2C"/>
    <w:rsid w:val="000E57C6"/>
    <w:rsid w:val="000E7128"/>
    <w:rsid w:val="000E76BA"/>
    <w:rsid w:val="000F39AD"/>
    <w:rsid w:val="000F6DDD"/>
    <w:rsid w:val="00102385"/>
    <w:rsid w:val="00104740"/>
    <w:rsid w:val="00104812"/>
    <w:rsid w:val="0010711D"/>
    <w:rsid w:val="00107DC2"/>
    <w:rsid w:val="00110B50"/>
    <w:rsid w:val="00110BC1"/>
    <w:rsid w:val="00111333"/>
    <w:rsid w:val="00112473"/>
    <w:rsid w:val="00112DDE"/>
    <w:rsid w:val="001131E8"/>
    <w:rsid w:val="00116456"/>
    <w:rsid w:val="001179B3"/>
    <w:rsid w:val="00117C25"/>
    <w:rsid w:val="00120768"/>
    <w:rsid w:val="00124B1F"/>
    <w:rsid w:val="00125D0C"/>
    <w:rsid w:val="001266A0"/>
    <w:rsid w:val="00126E03"/>
    <w:rsid w:val="0012716B"/>
    <w:rsid w:val="0012726F"/>
    <w:rsid w:val="0012785C"/>
    <w:rsid w:val="0013048D"/>
    <w:rsid w:val="0013337E"/>
    <w:rsid w:val="0013412D"/>
    <w:rsid w:val="0013600D"/>
    <w:rsid w:val="001372B5"/>
    <w:rsid w:val="00137E61"/>
    <w:rsid w:val="00140F23"/>
    <w:rsid w:val="00142266"/>
    <w:rsid w:val="00142679"/>
    <w:rsid w:val="00142FD9"/>
    <w:rsid w:val="001432DB"/>
    <w:rsid w:val="001440D9"/>
    <w:rsid w:val="00147038"/>
    <w:rsid w:val="00150136"/>
    <w:rsid w:val="001502C2"/>
    <w:rsid w:val="00150DB5"/>
    <w:rsid w:val="00150E5F"/>
    <w:rsid w:val="001519B7"/>
    <w:rsid w:val="001536FE"/>
    <w:rsid w:val="00156AF7"/>
    <w:rsid w:val="00162F95"/>
    <w:rsid w:val="001631D4"/>
    <w:rsid w:val="001658B7"/>
    <w:rsid w:val="001711ED"/>
    <w:rsid w:val="001714EF"/>
    <w:rsid w:val="0017203F"/>
    <w:rsid w:val="00173F2A"/>
    <w:rsid w:val="00174C77"/>
    <w:rsid w:val="001769BC"/>
    <w:rsid w:val="00184C71"/>
    <w:rsid w:val="0018641E"/>
    <w:rsid w:val="00187338"/>
    <w:rsid w:val="00191546"/>
    <w:rsid w:val="00192A08"/>
    <w:rsid w:val="00192C69"/>
    <w:rsid w:val="00193FEE"/>
    <w:rsid w:val="00194137"/>
    <w:rsid w:val="001953A3"/>
    <w:rsid w:val="00195F00"/>
    <w:rsid w:val="00197D5C"/>
    <w:rsid w:val="001A05FD"/>
    <w:rsid w:val="001A2D03"/>
    <w:rsid w:val="001A38E5"/>
    <w:rsid w:val="001A64EA"/>
    <w:rsid w:val="001B094E"/>
    <w:rsid w:val="001B3EF6"/>
    <w:rsid w:val="001B65CC"/>
    <w:rsid w:val="001B6898"/>
    <w:rsid w:val="001B6B5E"/>
    <w:rsid w:val="001C454F"/>
    <w:rsid w:val="001C69E3"/>
    <w:rsid w:val="001D0B8B"/>
    <w:rsid w:val="001D1854"/>
    <w:rsid w:val="001D1A22"/>
    <w:rsid w:val="001D2FD0"/>
    <w:rsid w:val="001D3E1C"/>
    <w:rsid w:val="001D3E6E"/>
    <w:rsid w:val="001D7BB2"/>
    <w:rsid w:val="001E10C6"/>
    <w:rsid w:val="001E14C1"/>
    <w:rsid w:val="001E19F0"/>
    <w:rsid w:val="001E6A35"/>
    <w:rsid w:val="001F0938"/>
    <w:rsid w:val="001F09C7"/>
    <w:rsid w:val="001F2069"/>
    <w:rsid w:val="001F52FC"/>
    <w:rsid w:val="002069C9"/>
    <w:rsid w:val="00206A9C"/>
    <w:rsid w:val="0020749D"/>
    <w:rsid w:val="002105A4"/>
    <w:rsid w:val="00216D1E"/>
    <w:rsid w:val="00221C3A"/>
    <w:rsid w:val="00223113"/>
    <w:rsid w:val="00225A4B"/>
    <w:rsid w:val="00225D57"/>
    <w:rsid w:val="00225FE4"/>
    <w:rsid w:val="00226709"/>
    <w:rsid w:val="00226B44"/>
    <w:rsid w:val="0022746B"/>
    <w:rsid w:val="002304BE"/>
    <w:rsid w:val="00230E81"/>
    <w:rsid w:val="002349E1"/>
    <w:rsid w:val="002349F6"/>
    <w:rsid w:val="00237713"/>
    <w:rsid w:val="00240572"/>
    <w:rsid w:val="00241F1A"/>
    <w:rsid w:val="002462EC"/>
    <w:rsid w:val="00246DB8"/>
    <w:rsid w:val="00251111"/>
    <w:rsid w:val="002523FD"/>
    <w:rsid w:val="00252626"/>
    <w:rsid w:val="002541FD"/>
    <w:rsid w:val="00257FD7"/>
    <w:rsid w:val="00260E94"/>
    <w:rsid w:val="002616C1"/>
    <w:rsid w:val="00262A7D"/>
    <w:rsid w:val="00266CD3"/>
    <w:rsid w:val="00267077"/>
    <w:rsid w:val="0027109D"/>
    <w:rsid w:val="00275EC2"/>
    <w:rsid w:val="002770FE"/>
    <w:rsid w:val="0027710E"/>
    <w:rsid w:val="00281453"/>
    <w:rsid w:val="00283CFF"/>
    <w:rsid w:val="00283D80"/>
    <w:rsid w:val="0028560E"/>
    <w:rsid w:val="0028704D"/>
    <w:rsid w:val="0029019E"/>
    <w:rsid w:val="00293A55"/>
    <w:rsid w:val="00293B1C"/>
    <w:rsid w:val="00295829"/>
    <w:rsid w:val="00297E2A"/>
    <w:rsid w:val="002A0F60"/>
    <w:rsid w:val="002A2098"/>
    <w:rsid w:val="002A3936"/>
    <w:rsid w:val="002A772B"/>
    <w:rsid w:val="002A7F23"/>
    <w:rsid w:val="002B3A18"/>
    <w:rsid w:val="002B4195"/>
    <w:rsid w:val="002B4558"/>
    <w:rsid w:val="002B5816"/>
    <w:rsid w:val="002B69E0"/>
    <w:rsid w:val="002B7238"/>
    <w:rsid w:val="002B7F7C"/>
    <w:rsid w:val="002C3040"/>
    <w:rsid w:val="002C3625"/>
    <w:rsid w:val="002C4A9F"/>
    <w:rsid w:val="002D0E71"/>
    <w:rsid w:val="002D30EF"/>
    <w:rsid w:val="002D5412"/>
    <w:rsid w:val="002D5643"/>
    <w:rsid w:val="002D6202"/>
    <w:rsid w:val="002D6A31"/>
    <w:rsid w:val="002E24F1"/>
    <w:rsid w:val="002E4D51"/>
    <w:rsid w:val="002E5849"/>
    <w:rsid w:val="002E63CF"/>
    <w:rsid w:val="002E7672"/>
    <w:rsid w:val="002E787B"/>
    <w:rsid w:val="002F07B1"/>
    <w:rsid w:val="002F2A97"/>
    <w:rsid w:val="002F40AF"/>
    <w:rsid w:val="003005BA"/>
    <w:rsid w:val="00301B32"/>
    <w:rsid w:val="00303EC6"/>
    <w:rsid w:val="0030523B"/>
    <w:rsid w:val="00305EEB"/>
    <w:rsid w:val="00307678"/>
    <w:rsid w:val="00307EB6"/>
    <w:rsid w:val="0031451E"/>
    <w:rsid w:val="00317374"/>
    <w:rsid w:val="00317A35"/>
    <w:rsid w:val="00317B8E"/>
    <w:rsid w:val="0032470D"/>
    <w:rsid w:val="00326384"/>
    <w:rsid w:val="00326421"/>
    <w:rsid w:val="003269E1"/>
    <w:rsid w:val="00327FAC"/>
    <w:rsid w:val="003313BE"/>
    <w:rsid w:val="00331760"/>
    <w:rsid w:val="00331EB9"/>
    <w:rsid w:val="003320FE"/>
    <w:rsid w:val="0033252A"/>
    <w:rsid w:val="00333249"/>
    <w:rsid w:val="00333430"/>
    <w:rsid w:val="0033346C"/>
    <w:rsid w:val="00334FD6"/>
    <w:rsid w:val="0033508B"/>
    <w:rsid w:val="00336872"/>
    <w:rsid w:val="00337AEA"/>
    <w:rsid w:val="00342FE5"/>
    <w:rsid w:val="003538F4"/>
    <w:rsid w:val="00353F8B"/>
    <w:rsid w:val="003627FB"/>
    <w:rsid w:val="00362E9A"/>
    <w:rsid w:val="003651DD"/>
    <w:rsid w:val="003707C6"/>
    <w:rsid w:val="003734EE"/>
    <w:rsid w:val="003777AD"/>
    <w:rsid w:val="003801D5"/>
    <w:rsid w:val="00380C46"/>
    <w:rsid w:val="003813EB"/>
    <w:rsid w:val="00382054"/>
    <w:rsid w:val="0038512E"/>
    <w:rsid w:val="0039163A"/>
    <w:rsid w:val="0039268A"/>
    <w:rsid w:val="0039330C"/>
    <w:rsid w:val="00393DD9"/>
    <w:rsid w:val="003940A4"/>
    <w:rsid w:val="00396955"/>
    <w:rsid w:val="003A00FD"/>
    <w:rsid w:val="003A06E7"/>
    <w:rsid w:val="003A2184"/>
    <w:rsid w:val="003A6358"/>
    <w:rsid w:val="003A743E"/>
    <w:rsid w:val="003B32AA"/>
    <w:rsid w:val="003B460E"/>
    <w:rsid w:val="003C19C2"/>
    <w:rsid w:val="003C1E0A"/>
    <w:rsid w:val="003C3AA4"/>
    <w:rsid w:val="003C3BA1"/>
    <w:rsid w:val="003C4C3F"/>
    <w:rsid w:val="003C4EF8"/>
    <w:rsid w:val="003C52DC"/>
    <w:rsid w:val="003C6DE1"/>
    <w:rsid w:val="003C7A2D"/>
    <w:rsid w:val="003D585A"/>
    <w:rsid w:val="003D7905"/>
    <w:rsid w:val="003E13FA"/>
    <w:rsid w:val="003E3CB4"/>
    <w:rsid w:val="003E4AA0"/>
    <w:rsid w:val="003E5E89"/>
    <w:rsid w:val="003E7656"/>
    <w:rsid w:val="003E76A6"/>
    <w:rsid w:val="003E7EC6"/>
    <w:rsid w:val="003F28D3"/>
    <w:rsid w:val="003F2E32"/>
    <w:rsid w:val="003F62B7"/>
    <w:rsid w:val="003F6D5C"/>
    <w:rsid w:val="003F749D"/>
    <w:rsid w:val="003F7921"/>
    <w:rsid w:val="003F7C12"/>
    <w:rsid w:val="00403431"/>
    <w:rsid w:val="00403FEF"/>
    <w:rsid w:val="00404055"/>
    <w:rsid w:val="00404187"/>
    <w:rsid w:val="00412C46"/>
    <w:rsid w:val="00412FA0"/>
    <w:rsid w:val="0041375D"/>
    <w:rsid w:val="00413E8F"/>
    <w:rsid w:val="004173DB"/>
    <w:rsid w:val="004207A1"/>
    <w:rsid w:val="00420B38"/>
    <w:rsid w:val="00420E07"/>
    <w:rsid w:val="00423CF5"/>
    <w:rsid w:val="00424F5C"/>
    <w:rsid w:val="00425055"/>
    <w:rsid w:val="004256CE"/>
    <w:rsid w:val="00425EAC"/>
    <w:rsid w:val="00426CF6"/>
    <w:rsid w:val="004279AC"/>
    <w:rsid w:val="0043093F"/>
    <w:rsid w:val="00430D02"/>
    <w:rsid w:val="00431C3F"/>
    <w:rsid w:val="00434E20"/>
    <w:rsid w:val="00435270"/>
    <w:rsid w:val="00435DC5"/>
    <w:rsid w:val="00440986"/>
    <w:rsid w:val="004421D9"/>
    <w:rsid w:val="00442D84"/>
    <w:rsid w:val="004441C7"/>
    <w:rsid w:val="00444FCC"/>
    <w:rsid w:val="0044548E"/>
    <w:rsid w:val="00445684"/>
    <w:rsid w:val="00445704"/>
    <w:rsid w:val="00447D47"/>
    <w:rsid w:val="00450852"/>
    <w:rsid w:val="004530EA"/>
    <w:rsid w:val="00453E6F"/>
    <w:rsid w:val="004552ED"/>
    <w:rsid w:val="00455C3D"/>
    <w:rsid w:val="00457071"/>
    <w:rsid w:val="004602FE"/>
    <w:rsid w:val="00461E72"/>
    <w:rsid w:val="00464053"/>
    <w:rsid w:val="00465DC5"/>
    <w:rsid w:val="00470990"/>
    <w:rsid w:val="004710D6"/>
    <w:rsid w:val="00476F84"/>
    <w:rsid w:val="00480D9F"/>
    <w:rsid w:val="004827A4"/>
    <w:rsid w:val="00482D45"/>
    <w:rsid w:val="004831D3"/>
    <w:rsid w:val="00485420"/>
    <w:rsid w:val="0049117C"/>
    <w:rsid w:val="00492C48"/>
    <w:rsid w:val="00493623"/>
    <w:rsid w:val="00493914"/>
    <w:rsid w:val="00497AF8"/>
    <w:rsid w:val="004A0684"/>
    <w:rsid w:val="004A2E16"/>
    <w:rsid w:val="004A33E0"/>
    <w:rsid w:val="004A4BD0"/>
    <w:rsid w:val="004B0BDC"/>
    <w:rsid w:val="004B125E"/>
    <w:rsid w:val="004B3FA1"/>
    <w:rsid w:val="004B4E62"/>
    <w:rsid w:val="004B5519"/>
    <w:rsid w:val="004B5B76"/>
    <w:rsid w:val="004B5E91"/>
    <w:rsid w:val="004B756D"/>
    <w:rsid w:val="004C174E"/>
    <w:rsid w:val="004C2B5F"/>
    <w:rsid w:val="004C6A47"/>
    <w:rsid w:val="004D222E"/>
    <w:rsid w:val="004D23B9"/>
    <w:rsid w:val="004D3246"/>
    <w:rsid w:val="004E163F"/>
    <w:rsid w:val="004E1D53"/>
    <w:rsid w:val="004E226B"/>
    <w:rsid w:val="004E27AC"/>
    <w:rsid w:val="004E53C7"/>
    <w:rsid w:val="004E579F"/>
    <w:rsid w:val="004E6E70"/>
    <w:rsid w:val="004E6F28"/>
    <w:rsid w:val="004F0628"/>
    <w:rsid w:val="004F088A"/>
    <w:rsid w:val="004F2D80"/>
    <w:rsid w:val="004F40BE"/>
    <w:rsid w:val="004F41D9"/>
    <w:rsid w:val="004F4B9F"/>
    <w:rsid w:val="004F61A9"/>
    <w:rsid w:val="004F7067"/>
    <w:rsid w:val="005003AD"/>
    <w:rsid w:val="00500F2E"/>
    <w:rsid w:val="00504AE6"/>
    <w:rsid w:val="0050602D"/>
    <w:rsid w:val="00506E5E"/>
    <w:rsid w:val="0051009E"/>
    <w:rsid w:val="005113A6"/>
    <w:rsid w:val="0051226C"/>
    <w:rsid w:val="00514801"/>
    <w:rsid w:val="00515407"/>
    <w:rsid w:val="00516171"/>
    <w:rsid w:val="005171F9"/>
    <w:rsid w:val="00521741"/>
    <w:rsid w:val="00521BB7"/>
    <w:rsid w:val="0052202B"/>
    <w:rsid w:val="005226AC"/>
    <w:rsid w:val="0052446C"/>
    <w:rsid w:val="005268B1"/>
    <w:rsid w:val="00526E04"/>
    <w:rsid w:val="005273A4"/>
    <w:rsid w:val="0053000E"/>
    <w:rsid w:val="00533EDA"/>
    <w:rsid w:val="005400FB"/>
    <w:rsid w:val="00540793"/>
    <w:rsid w:val="0054149D"/>
    <w:rsid w:val="0054230E"/>
    <w:rsid w:val="00542B00"/>
    <w:rsid w:val="0054484D"/>
    <w:rsid w:val="005453CA"/>
    <w:rsid w:val="00546390"/>
    <w:rsid w:val="005508DE"/>
    <w:rsid w:val="00552841"/>
    <w:rsid w:val="00554775"/>
    <w:rsid w:val="005550BD"/>
    <w:rsid w:val="0055521F"/>
    <w:rsid w:val="00555474"/>
    <w:rsid w:val="005635CC"/>
    <w:rsid w:val="00565008"/>
    <w:rsid w:val="00566BB9"/>
    <w:rsid w:val="0057071D"/>
    <w:rsid w:val="00572B46"/>
    <w:rsid w:val="00574223"/>
    <w:rsid w:val="0057652E"/>
    <w:rsid w:val="005808E5"/>
    <w:rsid w:val="00581A45"/>
    <w:rsid w:val="0058247B"/>
    <w:rsid w:val="00584DC2"/>
    <w:rsid w:val="005857B5"/>
    <w:rsid w:val="00592750"/>
    <w:rsid w:val="00593832"/>
    <w:rsid w:val="00595B20"/>
    <w:rsid w:val="00595BE1"/>
    <w:rsid w:val="00596CBD"/>
    <w:rsid w:val="0059761F"/>
    <w:rsid w:val="005A1EE9"/>
    <w:rsid w:val="005A27C1"/>
    <w:rsid w:val="005A2A5C"/>
    <w:rsid w:val="005A2DAF"/>
    <w:rsid w:val="005A30AE"/>
    <w:rsid w:val="005B1EA3"/>
    <w:rsid w:val="005B3219"/>
    <w:rsid w:val="005B5071"/>
    <w:rsid w:val="005B53B3"/>
    <w:rsid w:val="005B58C0"/>
    <w:rsid w:val="005B64E5"/>
    <w:rsid w:val="005B72B0"/>
    <w:rsid w:val="005C0D61"/>
    <w:rsid w:val="005C1D17"/>
    <w:rsid w:val="005C3194"/>
    <w:rsid w:val="005C40C1"/>
    <w:rsid w:val="005C4E18"/>
    <w:rsid w:val="005C6079"/>
    <w:rsid w:val="005C60FB"/>
    <w:rsid w:val="005D0916"/>
    <w:rsid w:val="005D281E"/>
    <w:rsid w:val="005D5DFC"/>
    <w:rsid w:val="005D6991"/>
    <w:rsid w:val="005D7A69"/>
    <w:rsid w:val="005D7CA4"/>
    <w:rsid w:val="005E333F"/>
    <w:rsid w:val="005E44DB"/>
    <w:rsid w:val="005E5F54"/>
    <w:rsid w:val="005E5FA8"/>
    <w:rsid w:val="005E6FF6"/>
    <w:rsid w:val="005E7519"/>
    <w:rsid w:val="005F029C"/>
    <w:rsid w:val="005F092D"/>
    <w:rsid w:val="005F10A6"/>
    <w:rsid w:val="005F1478"/>
    <w:rsid w:val="005F5393"/>
    <w:rsid w:val="00600C4F"/>
    <w:rsid w:val="00601AEF"/>
    <w:rsid w:val="006058EA"/>
    <w:rsid w:val="00605C42"/>
    <w:rsid w:val="006069C9"/>
    <w:rsid w:val="00610739"/>
    <w:rsid w:val="00611A9C"/>
    <w:rsid w:val="00611C36"/>
    <w:rsid w:val="0061310C"/>
    <w:rsid w:val="006131F9"/>
    <w:rsid w:val="0061564B"/>
    <w:rsid w:val="0061614B"/>
    <w:rsid w:val="00616475"/>
    <w:rsid w:val="00620D1A"/>
    <w:rsid w:val="0062171E"/>
    <w:rsid w:val="0062219D"/>
    <w:rsid w:val="00627720"/>
    <w:rsid w:val="006302CD"/>
    <w:rsid w:val="00630544"/>
    <w:rsid w:val="0063387B"/>
    <w:rsid w:val="00633BC1"/>
    <w:rsid w:val="00634BA2"/>
    <w:rsid w:val="0063635B"/>
    <w:rsid w:val="00637A0E"/>
    <w:rsid w:val="006436E8"/>
    <w:rsid w:val="006447D5"/>
    <w:rsid w:val="00644ADD"/>
    <w:rsid w:val="006511CD"/>
    <w:rsid w:val="0065644B"/>
    <w:rsid w:val="00656A72"/>
    <w:rsid w:val="00656F26"/>
    <w:rsid w:val="0066059E"/>
    <w:rsid w:val="00660C06"/>
    <w:rsid w:val="006639C1"/>
    <w:rsid w:val="0066545A"/>
    <w:rsid w:val="00665C68"/>
    <w:rsid w:val="006662FA"/>
    <w:rsid w:val="00666EF8"/>
    <w:rsid w:val="006728C6"/>
    <w:rsid w:val="00675A56"/>
    <w:rsid w:val="00677B16"/>
    <w:rsid w:val="00681513"/>
    <w:rsid w:val="00682507"/>
    <w:rsid w:val="00686F23"/>
    <w:rsid w:val="0069355F"/>
    <w:rsid w:val="00693ADB"/>
    <w:rsid w:val="00693FB9"/>
    <w:rsid w:val="00697851"/>
    <w:rsid w:val="006A173E"/>
    <w:rsid w:val="006A1798"/>
    <w:rsid w:val="006A1902"/>
    <w:rsid w:val="006A373F"/>
    <w:rsid w:val="006A45D7"/>
    <w:rsid w:val="006A4DB4"/>
    <w:rsid w:val="006A52B2"/>
    <w:rsid w:val="006A7C28"/>
    <w:rsid w:val="006B19E5"/>
    <w:rsid w:val="006B20BC"/>
    <w:rsid w:val="006B36D1"/>
    <w:rsid w:val="006B396B"/>
    <w:rsid w:val="006B3FDE"/>
    <w:rsid w:val="006B46E3"/>
    <w:rsid w:val="006B58E1"/>
    <w:rsid w:val="006B702A"/>
    <w:rsid w:val="006C0E70"/>
    <w:rsid w:val="006C1781"/>
    <w:rsid w:val="006C38A1"/>
    <w:rsid w:val="006C3AF9"/>
    <w:rsid w:val="006C5A15"/>
    <w:rsid w:val="006C733C"/>
    <w:rsid w:val="006D1FC3"/>
    <w:rsid w:val="006D2ADC"/>
    <w:rsid w:val="006D3848"/>
    <w:rsid w:val="006D384E"/>
    <w:rsid w:val="006D597F"/>
    <w:rsid w:val="006D5AB9"/>
    <w:rsid w:val="006E272A"/>
    <w:rsid w:val="006E357E"/>
    <w:rsid w:val="006E5342"/>
    <w:rsid w:val="006E78D2"/>
    <w:rsid w:val="006F0665"/>
    <w:rsid w:val="006F08A7"/>
    <w:rsid w:val="006F106A"/>
    <w:rsid w:val="006F242F"/>
    <w:rsid w:val="006F41F2"/>
    <w:rsid w:val="006F5A88"/>
    <w:rsid w:val="006F6E4B"/>
    <w:rsid w:val="006F708E"/>
    <w:rsid w:val="006F7629"/>
    <w:rsid w:val="006F79BB"/>
    <w:rsid w:val="006F7E6E"/>
    <w:rsid w:val="0070267A"/>
    <w:rsid w:val="00702D20"/>
    <w:rsid w:val="007041F4"/>
    <w:rsid w:val="00704C9A"/>
    <w:rsid w:val="00707EEB"/>
    <w:rsid w:val="0071203B"/>
    <w:rsid w:val="00714C4A"/>
    <w:rsid w:val="00715F66"/>
    <w:rsid w:val="00717F9C"/>
    <w:rsid w:val="007208E8"/>
    <w:rsid w:val="00724043"/>
    <w:rsid w:val="00726517"/>
    <w:rsid w:val="00731161"/>
    <w:rsid w:val="0073416A"/>
    <w:rsid w:val="00736B1F"/>
    <w:rsid w:val="00736E4E"/>
    <w:rsid w:val="00737FE6"/>
    <w:rsid w:val="00741EEF"/>
    <w:rsid w:val="00742C06"/>
    <w:rsid w:val="00743534"/>
    <w:rsid w:val="007466FF"/>
    <w:rsid w:val="00751844"/>
    <w:rsid w:val="00752B70"/>
    <w:rsid w:val="00754789"/>
    <w:rsid w:val="007558B7"/>
    <w:rsid w:val="0075744F"/>
    <w:rsid w:val="00757CC9"/>
    <w:rsid w:val="007606B5"/>
    <w:rsid w:val="007650FF"/>
    <w:rsid w:val="007662EF"/>
    <w:rsid w:val="00767508"/>
    <w:rsid w:val="00767D64"/>
    <w:rsid w:val="00770066"/>
    <w:rsid w:val="00771679"/>
    <w:rsid w:val="00775048"/>
    <w:rsid w:val="00775741"/>
    <w:rsid w:val="00775B0E"/>
    <w:rsid w:val="00776E20"/>
    <w:rsid w:val="00781E9F"/>
    <w:rsid w:val="00783E9C"/>
    <w:rsid w:val="00787160"/>
    <w:rsid w:val="00787641"/>
    <w:rsid w:val="00790536"/>
    <w:rsid w:val="0079165F"/>
    <w:rsid w:val="00793E98"/>
    <w:rsid w:val="00794471"/>
    <w:rsid w:val="00794986"/>
    <w:rsid w:val="00795E3E"/>
    <w:rsid w:val="007A21D8"/>
    <w:rsid w:val="007A2E64"/>
    <w:rsid w:val="007A326C"/>
    <w:rsid w:val="007A3934"/>
    <w:rsid w:val="007A66BB"/>
    <w:rsid w:val="007B1085"/>
    <w:rsid w:val="007B10FC"/>
    <w:rsid w:val="007B2ACD"/>
    <w:rsid w:val="007B5FDC"/>
    <w:rsid w:val="007B640E"/>
    <w:rsid w:val="007C2D67"/>
    <w:rsid w:val="007C33BA"/>
    <w:rsid w:val="007C3B2E"/>
    <w:rsid w:val="007C416E"/>
    <w:rsid w:val="007D2241"/>
    <w:rsid w:val="007D43BB"/>
    <w:rsid w:val="007D4C56"/>
    <w:rsid w:val="007D4F1E"/>
    <w:rsid w:val="007D6703"/>
    <w:rsid w:val="007D76C6"/>
    <w:rsid w:val="007E0B80"/>
    <w:rsid w:val="007E0D53"/>
    <w:rsid w:val="007E383E"/>
    <w:rsid w:val="007E4912"/>
    <w:rsid w:val="007E4CE2"/>
    <w:rsid w:val="007E6F49"/>
    <w:rsid w:val="007E7547"/>
    <w:rsid w:val="007F444D"/>
    <w:rsid w:val="007F4600"/>
    <w:rsid w:val="00802ED4"/>
    <w:rsid w:val="00805D7F"/>
    <w:rsid w:val="00811203"/>
    <w:rsid w:val="008121D8"/>
    <w:rsid w:val="00813681"/>
    <w:rsid w:val="00815698"/>
    <w:rsid w:val="00815F8F"/>
    <w:rsid w:val="00816151"/>
    <w:rsid w:val="008165DE"/>
    <w:rsid w:val="00817441"/>
    <w:rsid w:val="0081758E"/>
    <w:rsid w:val="00820EFB"/>
    <w:rsid w:val="00823E50"/>
    <w:rsid w:val="00824457"/>
    <w:rsid w:val="008258C4"/>
    <w:rsid w:val="008271AC"/>
    <w:rsid w:val="00827943"/>
    <w:rsid w:val="00831609"/>
    <w:rsid w:val="008326E2"/>
    <w:rsid w:val="00832E11"/>
    <w:rsid w:val="00834FA7"/>
    <w:rsid w:val="00835730"/>
    <w:rsid w:val="00836214"/>
    <w:rsid w:val="00837780"/>
    <w:rsid w:val="0084048B"/>
    <w:rsid w:val="008411C7"/>
    <w:rsid w:val="0084248B"/>
    <w:rsid w:val="00843909"/>
    <w:rsid w:val="0084454C"/>
    <w:rsid w:val="008474C5"/>
    <w:rsid w:val="0085134A"/>
    <w:rsid w:val="008544DC"/>
    <w:rsid w:val="00854E5C"/>
    <w:rsid w:val="00855EC9"/>
    <w:rsid w:val="00857CFE"/>
    <w:rsid w:val="008619D7"/>
    <w:rsid w:val="0086726F"/>
    <w:rsid w:val="008676E2"/>
    <w:rsid w:val="0087274A"/>
    <w:rsid w:val="008811C6"/>
    <w:rsid w:val="00881404"/>
    <w:rsid w:val="0088389C"/>
    <w:rsid w:val="00884B2A"/>
    <w:rsid w:val="008868CB"/>
    <w:rsid w:val="00892C02"/>
    <w:rsid w:val="00892C76"/>
    <w:rsid w:val="008932BC"/>
    <w:rsid w:val="00894842"/>
    <w:rsid w:val="008956BB"/>
    <w:rsid w:val="0089625B"/>
    <w:rsid w:val="0089667D"/>
    <w:rsid w:val="008976E0"/>
    <w:rsid w:val="008A3D50"/>
    <w:rsid w:val="008A52DD"/>
    <w:rsid w:val="008A57E8"/>
    <w:rsid w:val="008A584C"/>
    <w:rsid w:val="008B01AA"/>
    <w:rsid w:val="008B05D6"/>
    <w:rsid w:val="008B2724"/>
    <w:rsid w:val="008B5696"/>
    <w:rsid w:val="008B7620"/>
    <w:rsid w:val="008C045A"/>
    <w:rsid w:val="008C062F"/>
    <w:rsid w:val="008C1B78"/>
    <w:rsid w:val="008C2588"/>
    <w:rsid w:val="008C3178"/>
    <w:rsid w:val="008C3491"/>
    <w:rsid w:val="008C38A5"/>
    <w:rsid w:val="008C7233"/>
    <w:rsid w:val="008C7FFD"/>
    <w:rsid w:val="008D14C2"/>
    <w:rsid w:val="008D1C9E"/>
    <w:rsid w:val="008D1F73"/>
    <w:rsid w:val="008D2056"/>
    <w:rsid w:val="008D29B9"/>
    <w:rsid w:val="008D31CA"/>
    <w:rsid w:val="008D5F05"/>
    <w:rsid w:val="008D71E2"/>
    <w:rsid w:val="008E0E6B"/>
    <w:rsid w:val="008E12E1"/>
    <w:rsid w:val="008E3F81"/>
    <w:rsid w:val="008E42B9"/>
    <w:rsid w:val="008E4D7C"/>
    <w:rsid w:val="008E6381"/>
    <w:rsid w:val="008F28DE"/>
    <w:rsid w:val="008F2A6A"/>
    <w:rsid w:val="008F2CA3"/>
    <w:rsid w:val="008F2E2D"/>
    <w:rsid w:val="008F3475"/>
    <w:rsid w:val="008F397B"/>
    <w:rsid w:val="008F6695"/>
    <w:rsid w:val="008F7285"/>
    <w:rsid w:val="00900C08"/>
    <w:rsid w:val="0090309B"/>
    <w:rsid w:val="00903A5A"/>
    <w:rsid w:val="009052ED"/>
    <w:rsid w:val="00906131"/>
    <w:rsid w:val="009063AF"/>
    <w:rsid w:val="00907954"/>
    <w:rsid w:val="009100F3"/>
    <w:rsid w:val="00910614"/>
    <w:rsid w:val="00910626"/>
    <w:rsid w:val="00911BCF"/>
    <w:rsid w:val="00912DE3"/>
    <w:rsid w:val="00912EAD"/>
    <w:rsid w:val="00913624"/>
    <w:rsid w:val="009161C4"/>
    <w:rsid w:val="00917104"/>
    <w:rsid w:val="009178C1"/>
    <w:rsid w:val="00923003"/>
    <w:rsid w:val="00927E7B"/>
    <w:rsid w:val="00930A61"/>
    <w:rsid w:val="00931499"/>
    <w:rsid w:val="0093381E"/>
    <w:rsid w:val="009354A2"/>
    <w:rsid w:val="00935F63"/>
    <w:rsid w:val="009370F2"/>
    <w:rsid w:val="009409BA"/>
    <w:rsid w:val="009436F8"/>
    <w:rsid w:val="009451FC"/>
    <w:rsid w:val="00946635"/>
    <w:rsid w:val="00946AF4"/>
    <w:rsid w:val="009472B3"/>
    <w:rsid w:val="00952181"/>
    <w:rsid w:val="009524B9"/>
    <w:rsid w:val="009576BB"/>
    <w:rsid w:val="0096170D"/>
    <w:rsid w:val="00961A68"/>
    <w:rsid w:val="009620CE"/>
    <w:rsid w:val="00963B61"/>
    <w:rsid w:val="00967553"/>
    <w:rsid w:val="00971550"/>
    <w:rsid w:val="009719FF"/>
    <w:rsid w:val="00972C17"/>
    <w:rsid w:val="00972E57"/>
    <w:rsid w:val="00973886"/>
    <w:rsid w:val="00974B62"/>
    <w:rsid w:val="00976543"/>
    <w:rsid w:val="00976D25"/>
    <w:rsid w:val="00983852"/>
    <w:rsid w:val="009838AC"/>
    <w:rsid w:val="0098546F"/>
    <w:rsid w:val="009859D5"/>
    <w:rsid w:val="00991B20"/>
    <w:rsid w:val="00992101"/>
    <w:rsid w:val="00992DC2"/>
    <w:rsid w:val="009944AD"/>
    <w:rsid w:val="00994C5A"/>
    <w:rsid w:val="009A2E57"/>
    <w:rsid w:val="009A31D1"/>
    <w:rsid w:val="009A4784"/>
    <w:rsid w:val="009A7AEA"/>
    <w:rsid w:val="009B3050"/>
    <w:rsid w:val="009B6397"/>
    <w:rsid w:val="009C0CC6"/>
    <w:rsid w:val="009C125E"/>
    <w:rsid w:val="009C2F51"/>
    <w:rsid w:val="009C4230"/>
    <w:rsid w:val="009C44FC"/>
    <w:rsid w:val="009C462D"/>
    <w:rsid w:val="009C4F8F"/>
    <w:rsid w:val="009C5448"/>
    <w:rsid w:val="009D055E"/>
    <w:rsid w:val="009D1264"/>
    <w:rsid w:val="009D2290"/>
    <w:rsid w:val="009D50FB"/>
    <w:rsid w:val="009D7170"/>
    <w:rsid w:val="009D7413"/>
    <w:rsid w:val="009E04ED"/>
    <w:rsid w:val="009E2BE5"/>
    <w:rsid w:val="009E3A98"/>
    <w:rsid w:val="009E4467"/>
    <w:rsid w:val="009F4EA6"/>
    <w:rsid w:val="009F522C"/>
    <w:rsid w:val="009F6C4A"/>
    <w:rsid w:val="009F6E31"/>
    <w:rsid w:val="00A00829"/>
    <w:rsid w:val="00A05000"/>
    <w:rsid w:val="00A05D0E"/>
    <w:rsid w:val="00A071AD"/>
    <w:rsid w:val="00A126C1"/>
    <w:rsid w:val="00A15DD6"/>
    <w:rsid w:val="00A17455"/>
    <w:rsid w:val="00A20CA4"/>
    <w:rsid w:val="00A2115C"/>
    <w:rsid w:val="00A220B1"/>
    <w:rsid w:val="00A24479"/>
    <w:rsid w:val="00A24AAB"/>
    <w:rsid w:val="00A255C3"/>
    <w:rsid w:val="00A2679A"/>
    <w:rsid w:val="00A314E1"/>
    <w:rsid w:val="00A31F2A"/>
    <w:rsid w:val="00A320B8"/>
    <w:rsid w:val="00A32F68"/>
    <w:rsid w:val="00A352A7"/>
    <w:rsid w:val="00A35755"/>
    <w:rsid w:val="00A359E3"/>
    <w:rsid w:val="00A40C38"/>
    <w:rsid w:val="00A40D5B"/>
    <w:rsid w:val="00A443E5"/>
    <w:rsid w:val="00A47F20"/>
    <w:rsid w:val="00A54F2C"/>
    <w:rsid w:val="00A57D93"/>
    <w:rsid w:val="00A6147C"/>
    <w:rsid w:val="00A625D4"/>
    <w:rsid w:val="00A62625"/>
    <w:rsid w:val="00A658D2"/>
    <w:rsid w:val="00A65B56"/>
    <w:rsid w:val="00A6608D"/>
    <w:rsid w:val="00A66DDD"/>
    <w:rsid w:val="00A6708F"/>
    <w:rsid w:val="00A71C2C"/>
    <w:rsid w:val="00A71C6B"/>
    <w:rsid w:val="00A72B82"/>
    <w:rsid w:val="00A74622"/>
    <w:rsid w:val="00A763DC"/>
    <w:rsid w:val="00A77BEC"/>
    <w:rsid w:val="00A80F92"/>
    <w:rsid w:val="00A83F0B"/>
    <w:rsid w:val="00A8557A"/>
    <w:rsid w:val="00A878C2"/>
    <w:rsid w:val="00A91231"/>
    <w:rsid w:val="00A94048"/>
    <w:rsid w:val="00A940E7"/>
    <w:rsid w:val="00A96BEF"/>
    <w:rsid w:val="00A97D98"/>
    <w:rsid w:val="00A97F6B"/>
    <w:rsid w:val="00AA25AF"/>
    <w:rsid w:val="00AA52AB"/>
    <w:rsid w:val="00AB0523"/>
    <w:rsid w:val="00AB0919"/>
    <w:rsid w:val="00AB1998"/>
    <w:rsid w:val="00AB3156"/>
    <w:rsid w:val="00AB3E00"/>
    <w:rsid w:val="00AB7C6D"/>
    <w:rsid w:val="00AC717D"/>
    <w:rsid w:val="00AC75E6"/>
    <w:rsid w:val="00AD063D"/>
    <w:rsid w:val="00AD086A"/>
    <w:rsid w:val="00AD1102"/>
    <w:rsid w:val="00AD112F"/>
    <w:rsid w:val="00AD30C0"/>
    <w:rsid w:val="00AD4B64"/>
    <w:rsid w:val="00AD5F5D"/>
    <w:rsid w:val="00AD6484"/>
    <w:rsid w:val="00AD74AC"/>
    <w:rsid w:val="00AD74DB"/>
    <w:rsid w:val="00AE20AD"/>
    <w:rsid w:val="00AE26B6"/>
    <w:rsid w:val="00AE2CE5"/>
    <w:rsid w:val="00AE7306"/>
    <w:rsid w:val="00AE73FB"/>
    <w:rsid w:val="00AF166F"/>
    <w:rsid w:val="00AF53D5"/>
    <w:rsid w:val="00AF690A"/>
    <w:rsid w:val="00B002CF"/>
    <w:rsid w:val="00B01AB6"/>
    <w:rsid w:val="00B03AC5"/>
    <w:rsid w:val="00B03C92"/>
    <w:rsid w:val="00B040A9"/>
    <w:rsid w:val="00B06A6C"/>
    <w:rsid w:val="00B06AA6"/>
    <w:rsid w:val="00B06AFB"/>
    <w:rsid w:val="00B11014"/>
    <w:rsid w:val="00B1456D"/>
    <w:rsid w:val="00B21C24"/>
    <w:rsid w:val="00B224DA"/>
    <w:rsid w:val="00B24A9C"/>
    <w:rsid w:val="00B253C5"/>
    <w:rsid w:val="00B261FA"/>
    <w:rsid w:val="00B27BF9"/>
    <w:rsid w:val="00B30036"/>
    <w:rsid w:val="00B30383"/>
    <w:rsid w:val="00B30B35"/>
    <w:rsid w:val="00B32026"/>
    <w:rsid w:val="00B34267"/>
    <w:rsid w:val="00B342A2"/>
    <w:rsid w:val="00B351B9"/>
    <w:rsid w:val="00B35493"/>
    <w:rsid w:val="00B416D8"/>
    <w:rsid w:val="00B4348F"/>
    <w:rsid w:val="00B43EB2"/>
    <w:rsid w:val="00B43F51"/>
    <w:rsid w:val="00B444EF"/>
    <w:rsid w:val="00B4529A"/>
    <w:rsid w:val="00B455BE"/>
    <w:rsid w:val="00B47DBF"/>
    <w:rsid w:val="00B51876"/>
    <w:rsid w:val="00B5333E"/>
    <w:rsid w:val="00B547B7"/>
    <w:rsid w:val="00B54823"/>
    <w:rsid w:val="00B5566B"/>
    <w:rsid w:val="00B55A1F"/>
    <w:rsid w:val="00B55B1D"/>
    <w:rsid w:val="00B569B4"/>
    <w:rsid w:val="00B57FFC"/>
    <w:rsid w:val="00B60AC2"/>
    <w:rsid w:val="00B6140B"/>
    <w:rsid w:val="00B65B4C"/>
    <w:rsid w:val="00B67440"/>
    <w:rsid w:val="00B70C64"/>
    <w:rsid w:val="00B71612"/>
    <w:rsid w:val="00B80BBA"/>
    <w:rsid w:val="00B83738"/>
    <w:rsid w:val="00B84148"/>
    <w:rsid w:val="00B8483B"/>
    <w:rsid w:val="00B863A2"/>
    <w:rsid w:val="00B864A9"/>
    <w:rsid w:val="00B86876"/>
    <w:rsid w:val="00B86FDF"/>
    <w:rsid w:val="00B906A9"/>
    <w:rsid w:val="00B94FE9"/>
    <w:rsid w:val="00B97A45"/>
    <w:rsid w:val="00B97B61"/>
    <w:rsid w:val="00BA15E3"/>
    <w:rsid w:val="00BA229A"/>
    <w:rsid w:val="00BA318A"/>
    <w:rsid w:val="00BA67E4"/>
    <w:rsid w:val="00BB06E2"/>
    <w:rsid w:val="00BB0BDE"/>
    <w:rsid w:val="00BB2465"/>
    <w:rsid w:val="00BB279B"/>
    <w:rsid w:val="00BB76F5"/>
    <w:rsid w:val="00BB7AEE"/>
    <w:rsid w:val="00BC1086"/>
    <w:rsid w:val="00BC25C9"/>
    <w:rsid w:val="00BC476D"/>
    <w:rsid w:val="00BD305A"/>
    <w:rsid w:val="00BD3358"/>
    <w:rsid w:val="00BD3D20"/>
    <w:rsid w:val="00BE16B3"/>
    <w:rsid w:val="00BE2087"/>
    <w:rsid w:val="00BE3E03"/>
    <w:rsid w:val="00BE48D8"/>
    <w:rsid w:val="00BE6A42"/>
    <w:rsid w:val="00BE6B85"/>
    <w:rsid w:val="00BE747C"/>
    <w:rsid w:val="00BE7DF0"/>
    <w:rsid w:val="00BF0A6C"/>
    <w:rsid w:val="00BF19EE"/>
    <w:rsid w:val="00BF1FD3"/>
    <w:rsid w:val="00BF3DBD"/>
    <w:rsid w:val="00BF49BA"/>
    <w:rsid w:val="00BF64DC"/>
    <w:rsid w:val="00C0025E"/>
    <w:rsid w:val="00C011E7"/>
    <w:rsid w:val="00C0425B"/>
    <w:rsid w:val="00C056E7"/>
    <w:rsid w:val="00C0731F"/>
    <w:rsid w:val="00C1013B"/>
    <w:rsid w:val="00C1039D"/>
    <w:rsid w:val="00C1097C"/>
    <w:rsid w:val="00C11C4D"/>
    <w:rsid w:val="00C156E3"/>
    <w:rsid w:val="00C17D09"/>
    <w:rsid w:val="00C210EC"/>
    <w:rsid w:val="00C214DE"/>
    <w:rsid w:val="00C215CA"/>
    <w:rsid w:val="00C22E7B"/>
    <w:rsid w:val="00C31AB1"/>
    <w:rsid w:val="00C369AB"/>
    <w:rsid w:val="00C46DAD"/>
    <w:rsid w:val="00C56822"/>
    <w:rsid w:val="00C62F6F"/>
    <w:rsid w:val="00C65216"/>
    <w:rsid w:val="00C6566C"/>
    <w:rsid w:val="00C657BA"/>
    <w:rsid w:val="00C670A5"/>
    <w:rsid w:val="00C67A24"/>
    <w:rsid w:val="00C7089B"/>
    <w:rsid w:val="00C70EC8"/>
    <w:rsid w:val="00C72BE3"/>
    <w:rsid w:val="00C72CF8"/>
    <w:rsid w:val="00C739FA"/>
    <w:rsid w:val="00C7787D"/>
    <w:rsid w:val="00C77A23"/>
    <w:rsid w:val="00C80F70"/>
    <w:rsid w:val="00C828E3"/>
    <w:rsid w:val="00C842EA"/>
    <w:rsid w:val="00C850AE"/>
    <w:rsid w:val="00C8674F"/>
    <w:rsid w:val="00C9162D"/>
    <w:rsid w:val="00C94DCD"/>
    <w:rsid w:val="00C9585B"/>
    <w:rsid w:val="00CA2519"/>
    <w:rsid w:val="00CA42B7"/>
    <w:rsid w:val="00CB322F"/>
    <w:rsid w:val="00CB38E8"/>
    <w:rsid w:val="00CB3EB8"/>
    <w:rsid w:val="00CB4C02"/>
    <w:rsid w:val="00CB53F1"/>
    <w:rsid w:val="00CB594F"/>
    <w:rsid w:val="00CB6135"/>
    <w:rsid w:val="00CB6893"/>
    <w:rsid w:val="00CB70FB"/>
    <w:rsid w:val="00CC24BF"/>
    <w:rsid w:val="00CC4336"/>
    <w:rsid w:val="00CC62E1"/>
    <w:rsid w:val="00CC68A5"/>
    <w:rsid w:val="00CC7378"/>
    <w:rsid w:val="00CD048A"/>
    <w:rsid w:val="00CD175C"/>
    <w:rsid w:val="00CD1A46"/>
    <w:rsid w:val="00CD44A1"/>
    <w:rsid w:val="00CD589F"/>
    <w:rsid w:val="00CE0743"/>
    <w:rsid w:val="00CE07E6"/>
    <w:rsid w:val="00CE65FF"/>
    <w:rsid w:val="00CE7114"/>
    <w:rsid w:val="00CF21BD"/>
    <w:rsid w:val="00CF2402"/>
    <w:rsid w:val="00CF4836"/>
    <w:rsid w:val="00D0255C"/>
    <w:rsid w:val="00D04EE9"/>
    <w:rsid w:val="00D05B26"/>
    <w:rsid w:val="00D06955"/>
    <w:rsid w:val="00D07704"/>
    <w:rsid w:val="00D10FA5"/>
    <w:rsid w:val="00D1171B"/>
    <w:rsid w:val="00D15D30"/>
    <w:rsid w:val="00D17EC5"/>
    <w:rsid w:val="00D20616"/>
    <w:rsid w:val="00D2210A"/>
    <w:rsid w:val="00D331AC"/>
    <w:rsid w:val="00D33883"/>
    <w:rsid w:val="00D41396"/>
    <w:rsid w:val="00D41576"/>
    <w:rsid w:val="00D43317"/>
    <w:rsid w:val="00D44D77"/>
    <w:rsid w:val="00D462F7"/>
    <w:rsid w:val="00D46A69"/>
    <w:rsid w:val="00D51595"/>
    <w:rsid w:val="00D525BC"/>
    <w:rsid w:val="00D5278E"/>
    <w:rsid w:val="00D53B08"/>
    <w:rsid w:val="00D5500A"/>
    <w:rsid w:val="00D61EB6"/>
    <w:rsid w:val="00D63A26"/>
    <w:rsid w:val="00D63B50"/>
    <w:rsid w:val="00D64AC5"/>
    <w:rsid w:val="00D67C90"/>
    <w:rsid w:val="00D67DA4"/>
    <w:rsid w:val="00D77E6C"/>
    <w:rsid w:val="00D824E5"/>
    <w:rsid w:val="00D842CA"/>
    <w:rsid w:val="00D862F9"/>
    <w:rsid w:val="00D866DB"/>
    <w:rsid w:val="00D8718B"/>
    <w:rsid w:val="00D8753A"/>
    <w:rsid w:val="00D94018"/>
    <w:rsid w:val="00D95960"/>
    <w:rsid w:val="00D96064"/>
    <w:rsid w:val="00D96A67"/>
    <w:rsid w:val="00D96B8F"/>
    <w:rsid w:val="00D978FD"/>
    <w:rsid w:val="00DA1A1C"/>
    <w:rsid w:val="00DA73D0"/>
    <w:rsid w:val="00DB363E"/>
    <w:rsid w:val="00DB3E61"/>
    <w:rsid w:val="00DB42A7"/>
    <w:rsid w:val="00DB7957"/>
    <w:rsid w:val="00DC04D0"/>
    <w:rsid w:val="00DC153C"/>
    <w:rsid w:val="00DC1C8A"/>
    <w:rsid w:val="00DC23B0"/>
    <w:rsid w:val="00DC362B"/>
    <w:rsid w:val="00DC6A89"/>
    <w:rsid w:val="00DD0EC0"/>
    <w:rsid w:val="00DD1EC0"/>
    <w:rsid w:val="00DE14BC"/>
    <w:rsid w:val="00DE3808"/>
    <w:rsid w:val="00DE7446"/>
    <w:rsid w:val="00DF0F82"/>
    <w:rsid w:val="00DF1267"/>
    <w:rsid w:val="00DF1CA4"/>
    <w:rsid w:val="00E028C7"/>
    <w:rsid w:val="00E02CA2"/>
    <w:rsid w:val="00E0305B"/>
    <w:rsid w:val="00E04F2A"/>
    <w:rsid w:val="00E05F86"/>
    <w:rsid w:val="00E07B79"/>
    <w:rsid w:val="00E07C18"/>
    <w:rsid w:val="00E1137D"/>
    <w:rsid w:val="00E11BD7"/>
    <w:rsid w:val="00E12F9F"/>
    <w:rsid w:val="00E1588A"/>
    <w:rsid w:val="00E16FAB"/>
    <w:rsid w:val="00E17D7F"/>
    <w:rsid w:val="00E21F8A"/>
    <w:rsid w:val="00E23699"/>
    <w:rsid w:val="00E23809"/>
    <w:rsid w:val="00E23A83"/>
    <w:rsid w:val="00E23C71"/>
    <w:rsid w:val="00E3096A"/>
    <w:rsid w:val="00E31288"/>
    <w:rsid w:val="00E31691"/>
    <w:rsid w:val="00E31787"/>
    <w:rsid w:val="00E3389C"/>
    <w:rsid w:val="00E33F54"/>
    <w:rsid w:val="00E37C7D"/>
    <w:rsid w:val="00E425B1"/>
    <w:rsid w:val="00E425C3"/>
    <w:rsid w:val="00E42A9A"/>
    <w:rsid w:val="00E44EDB"/>
    <w:rsid w:val="00E471F8"/>
    <w:rsid w:val="00E478A6"/>
    <w:rsid w:val="00E513BE"/>
    <w:rsid w:val="00E55894"/>
    <w:rsid w:val="00E573FD"/>
    <w:rsid w:val="00E57899"/>
    <w:rsid w:val="00E63C59"/>
    <w:rsid w:val="00E70483"/>
    <w:rsid w:val="00E70621"/>
    <w:rsid w:val="00E7318A"/>
    <w:rsid w:val="00E7360A"/>
    <w:rsid w:val="00E73884"/>
    <w:rsid w:val="00E740FA"/>
    <w:rsid w:val="00E7539B"/>
    <w:rsid w:val="00E774B5"/>
    <w:rsid w:val="00E81396"/>
    <w:rsid w:val="00E84BE7"/>
    <w:rsid w:val="00E84DDD"/>
    <w:rsid w:val="00E85BE3"/>
    <w:rsid w:val="00E87576"/>
    <w:rsid w:val="00E903A2"/>
    <w:rsid w:val="00E90EF7"/>
    <w:rsid w:val="00E91148"/>
    <w:rsid w:val="00E96E8F"/>
    <w:rsid w:val="00E9798E"/>
    <w:rsid w:val="00EA111E"/>
    <w:rsid w:val="00EA417E"/>
    <w:rsid w:val="00EA482D"/>
    <w:rsid w:val="00EB0C61"/>
    <w:rsid w:val="00EB1E18"/>
    <w:rsid w:val="00EB6D26"/>
    <w:rsid w:val="00EB6D7B"/>
    <w:rsid w:val="00EC0546"/>
    <w:rsid w:val="00EC0AD1"/>
    <w:rsid w:val="00EC75FC"/>
    <w:rsid w:val="00ED180B"/>
    <w:rsid w:val="00ED2578"/>
    <w:rsid w:val="00EE04B7"/>
    <w:rsid w:val="00EE0518"/>
    <w:rsid w:val="00EE1A62"/>
    <w:rsid w:val="00EE1B9E"/>
    <w:rsid w:val="00EE1D1A"/>
    <w:rsid w:val="00EE1FBA"/>
    <w:rsid w:val="00EE2EA5"/>
    <w:rsid w:val="00EE36EB"/>
    <w:rsid w:val="00EE395F"/>
    <w:rsid w:val="00EE4073"/>
    <w:rsid w:val="00EE57FE"/>
    <w:rsid w:val="00EF138B"/>
    <w:rsid w:val="00EF152F"/>
    <w:rsid w:val="00EF1B79"/>
    <w:rsid w:val="00EF2D4C"/>
    <w:rsid w:val="00EF4EF3"/>
    <w:rsid w:val="00EF6DFA"/>
    <w:rsid w:val="00EF7576"/>
    <w:rsid w:val="00F00529"/>
    <w:rsid w:val="00F02D0C"/>
    <w:rsid w:val="00F03D55"/>
    <w:rsid w:val="00F04C92"/>
    <w:rsid w:val="00F04E86"/>
    <w:rsid w:val="00F04E95"/>
    <w:rsid w:val="00F148C7"/>
    <w:rsid w:val="00F152B3"/>
    <w:rsid w:val="00F165CB"/>
    <w:rsid w:val="00F200BE"/>
    <w:rsid w:val="00F21056"/>
    <w:rsid w:val="00F2141D"/>
    <w:rsid w:val="00F2219F"/>
    <w:rsid w:val="00F225C5"/>
    <w:rsid w:val="00F23007"/>
    <w:rsid w:val="00F25F00"/>
    <w:rsid w:val="00F27E73"/>
    <w:rsid w:val="00F27F8B"/>
    <w:rsid w:val="00F31CFC"/>
    <w:rsid w:val="00F354B5"/>
    <w:rsid w:val="00F35B15"/>
    <w:rsid w:val="00F4187A"/>
    <w:rsid w:val="00F43B3A"/>
    <w:rsid w:val="00F443D3"/>
    <w:rsid w:val="00F44AD3"/>
    <w:rsid w:val="00F44C61"/>
    <w:rsid w:val="00F45DCB"/>
    <w:rsid w:val="00F46080"/>
    <w:rsid w:val="00F4728C"/>
    <w:rsid w:val="00F47BB4"/>
    <w:rsid w:val="00F513E3"/>
    <w:rsid w:val="00F5190F"/>
    <w:rsid w:val="00F52522"/>
    <w:rsid w:val="00F537B9"/>
    <w:rsid w:val="00F603CD"/>
    <w:rsid w:val="00F6122D"/>
    <w:rsid w:val="00F64A75"/>
    <w:rsid w:val="00F73E31"/>
    <w:rsid w:val="00F74A29"/>
    <w:rsid w:val="00F74E26"/>
    <w:rsid w:val="00F75632"/>
    <w:rsid w:val="00F80CE5"/>
    <w:rsid w:val="00F81D2F"/>
    <w:rsid w:val="00F85F40"/>
    <w:rsid w:val="00F906C2"/>
    <w:rsid w:val="00F909C2"/>
    <w:rsid w:val="00F90F7D"/>
    <w:rsid w:val="00F93FD7"/>
    <w:rsid w:val="00F94EA7"/>
    <w:rsid w:val="00F958A2"/>
    <w:rsid w:val="00F96D79"/>
    <w:rsid w:val="00F9745A"/>
    <w:rsid w:val="00FA0875"/>
    <w:rsid w:val="00FA15D3"/>
    <w:rsid w:val="00FA416E"/>
    <w:rsid w:val="00FA447C"/>
    <w:rsid w:val="00FB00B5"/>
    <w:rsid w:val="00FB1F26"/>
    <w:rsid w:val="00FB2443"/>
    <w:rsid w:val="00FB3AAC"/>
    <w:rsid w:val="00FB6DB1"/>
    <w:rsid w:val="00FB7D66"/>
    <w:rsid w:val="00FC0BD2"/>
    <w:rsid w:val="00FC3B1B"/>
    <w:rsid w:val="00FC3EB8"/>
    <w:rsid w:val="00FC4B51"/>
    <w:rsid w:val="00FD183A"/>
    <w:rsid w:val="00FD37EC"/>
    <w:rsid w:val="00FD5C56"/>
    <w:rsid w:val="00FD6E09"/>
    <w:rsid w:val="00FE0B3F"/>
    <w:rsid w:val="00FE111D"/>
    <w:rsid w:val="00FE4747"/>
    <w:rsid w:val="00FE5188"/>
    <w:rsid w:val="00FE5E63"/>
    <w:rsid w:val="00FE7D13"/>
    <w:rsid w:val="00FF0B8B"/>
    <w:rsid w:val="00FF0F63"/>
    <w:rsid w:val="00FF29C2"/>
    <w:rsid w:val="00FF5216"/>
    <w:rsid w:val="00FF61F6"/>
    <w:rsid w:val="00FF661C"/>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o:shapelayout v:ext="edit">
      <o:idmap v:ext="edit" data="1"/>
    </o:shapelayout>
  </w:shapeDefaults>
  <w:decimalSymbol w:val=","/>
  <w:listSeparator w:val=";"/>
  <w14:docId w14:val="7D6DE3EB"/>
  <w15:docId w15:val="{8F5DCDEF-EF64-4071-AD64-EC9C8CFF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C4E18"/>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3D585A"/>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3D585A"/>
  </w:style>
  <w:style w:type="paragraph" w:styleId="Pta">
    <w:name w:val="footer"/>
    <w:basedOn w:val="Normlny"/>
    <w:link w:val="PtaChar"/>
    <w:uiPriority w:val="99"/>
    <w:unhideWhenUsed/>
    <w:rsid w:val="003D585A"/>
    <w:pPr>
      <w:tabs>
        <w:tab w:val="center" w:pos="4680"/>
        <w:tab w:val="right" w:pos="9360"/>
      </w:tabs>
      <w:spacing w:after="0" w:line="240" w:lineRule="auto"/>
    </w:pPr>
  </w:style>
  <w:style w:type="character" w:customStyle="1" w:styleId="PtaChar">
    <w:name w:val="Päta Char"/>
    <w:basedOn w:val="Predvolenpsmoodseku"/>
    <w:link w:val="Pta"/>
    <w:uiPriority w:val="99"/>
    <w:rsid w:val="003D585A"/>
  </w:style>
  <w:style w:type="table" w:customStyle="1" w:styleId="TableGrid1">
    <w:name w:val="Table Grid1"/>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ormal">
    <w:name w:val="aNormal"/>
    <w:qFormat/>
    <w:rsid w:val="006F41F2"/>
    <w:pPr>
      <w:spacing w:before="120" w:after="120" w:line="276" w:lineRule="auto"/>
      <w:jc w:val="both"/>
    </w:pPr>
    <w:rPr>
      <w:rFonts w:ascii="Calibri" w:eastAsia="Times New Roman" w:hAnsi="Calibri" w:cs="Times New Roman"/>
      <w:color w:val="000000"/>
      <w:szCs w:val="48"/>
    </w:rPr>
  </w:style>
  <w:style w:type="paragraph" w:customStyle="1" w:styleId="Predvolen">
    <w:name w:val="Predvolené"/>
    <w:uiPriority w:val="99"/>
    <w:rsid w:val="00FE5E6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7606B5"/>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7606B5"/>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B80BBA"/>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B80BBA"/>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B80BBA"/>
    <w:rPr>
      <w:vertAlign w:val="superscript"/>
    </w:rPr>
  </w:style>
  <w:style w:type="character" w:styleId="Zvraznenie">
    <w:name w:val="Emphasis"/>
    <w:basedOn w:val="Predvolenpsmoodseku"/>
    <w:uiPriority w:val="20"/>
    <w:qFormat/>
    <w:rsid w:val="004552ED"/>
    <w:rPr>
      <w:i/>
      <w:iCs/>
    </w:rPr>
  </w:style>
  <w:style w:type="character" w:styleId="Siln">
    <w:name w:val="Strong"/>
    <w:basedOn w:val="Predvolenpsmoodseku"/>
    <w:uiPriority w:val="22"/>
    <w:qFormat/>
    <w:rsid w:val="0006731B"/>
    <w:rPr>
      <w:b/>
      <w:bCs/>
    </w:rPr>
  </w:style>
  <w:style w:type="character" w:styleId="Hypertextovprepojenie">
    <w:name w:val="Hyperlink"/>
    <w:basedOn w:val="Predvolenpsmoodseku"/>
    <w:uiPriority w:val="99"/>
    <w:unhideWhenUsed/>
    <w:rsid w:val="00D96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5303">
      <w:bodyDiv w:val="1"/>
      <w:marLeft w:val="0"/>
      <w:marRight w:val="0"/>
      <w:marTop w:val="0"/>
      <w:marBottom w:val="0"/>
      <w:divBdr>
        <w:top w:val="none" w:sz="0" w:space="0" w:color="auto"/>
        <w:left w:val="none" w:sz="0" w:space="0" w:color="auto"/>
        <w:bottom w:val="none" w:sz="0" w:space="0" w:color="auto"/>
        <w:right w:val="none" w:sz="0" w:space="0" w:color="auto"/>
      </w:divBdr>
    </w:div>
    <w:div w:id="21983134">
      <w:bodyDiv w:val="1"/>
      <w:marLeft w:val="0"/>
      <w:marRight w:val="0"/>
      <w:marTop w:val="0"/>
      <w:marBottom w:val="0"/>
      <w:divBdr>
        <w:top w:val="none" w:sz="0" w:space="0" w:color="auto"/>
        <w:left w:val="none" w:sz="0" w:space="0" w:color="auto"/>
        <w:bottom w:val="none" w:sz="0" w:space="0" w:color="auto"/>
        <w:right w:val="none" w:sz="0" w:space="0" w:color="auto"/>
      </w:divBdr>
    </w:div>
    <w:div w:id="53820386">
      <w:bodyDiv w:val="1"/>
      <w:marLeft w:val="0"/>
      <w:marRight w:val="0"/>
      <w:marTop w:val="0"/>
      <w:marBottom w:val="0"/>
      <w:divBdr>
        <w:top w:val="none" w:sz="0" w:space="0" w:color="auto"/>
        <w:left w:val="none" w:sz="0" w:space="0" w:color="auto"/>
        <w:bottom w:val="none" w:sz="0" w:space="0" w:color="auto"/>
        <w:right w:val="none" w:sz="0" w:space="0" w:color="auto"/>
      </w:divBdr>
    </w:div>
    <w:div w:id="200362286">
      <w:bodyDiv w:val="1"/>
      <w:marLeft w:val="0"/>
      <w:marRight w:val="0"/>
      <w:marTop w:val="0"/>
      <w:marBottom w:val="0"/>
      <w:divBdr>
        <w:top w:val="none" w:sz="0" w:space="0" w:color="auto"/>
        <w:left w:val="none" w:sz="0" w:space="0" w:color="auto"/>
        <w:bottom w:val="none" w:sz="0" w:space="0" w:color="auto"/>
        <w:right w:val="none" w:sz="0" w:space="0" w:color="auto"/>
      </w:divBdr>
    </w:div>
    <w:div w:id="494347852">
      <w:bodyDiv w:val="1"/>
      <w:marLeft w:val="0"/>
      <w:marRight w:val="0"/>
      <w:marTop w:val="0"/>
      <w:marBottom w:val="0"/>
      <w:divBdr>
        <w:top w:val="none" w:sz="0" w:space="0" w:color="auto"/>
        <w:left w:val="none" w:sz="0" w:space="0" w:color="auto"/>
        <w:bottom w:val="none" w:sz="0" w:space="0" w:color="auto"/>
        <w:right w:val="none" w:sz="0" w:space="0" w:color="auto"/>
      </w:divBdr>
      <w:divsChild>
        <w:div w:id="1766657649">
          <w:marLeft w:val="0"/>
          <w:marRight w:val="0"/>
          <w:marTop w:val="0"/>
          <w:marBottom w:val="150"/>
          <w:divBdr>
            <w:top w:val="none" w:sz="0" w:space="0" w:color="auto"/>
            <w:left w:val="none" w:sz="0" w:space="0" w:color="auto"/>
            <w:bottom w:val="none" w:sz="0" w:space="0" w:color="auto"/>
            <w:right w:val="none" w:sz="0" w:space="0" w:color="auto"/>
          </w:divBdr>
          <w:divsChild>
            <w:div w:id="165169103">
              <w:marLeft w:val="0"/>
              <w:marRight w:val="0"/>
              <w:marTop w:val="0"/>
              <w:marBottom w:val="750"/>
              <w:divBdr>
                <w:top w:val="none" w:sz="0" w:space="0" w:color="auto"/>
                <w:left w:val="none" w:sz="0" w:space="0" w:color="auto"/>
                <w:bottom w:val="none" w:sz="0" w:space="0" w:color="auto"/>
                <w:right w:val="none" w:sz="0" w:space="0" w:color="auto"/>
              </w:divBdr>
              <w:divsChild>
                <w:div w:id="1239906336">
                  <w:marLeft w:val="0"/>
                  <w:marRight w:val="0"/>
                  <w:marTop w:val="0"/>
                  <w:marBottom w:val="0"/>
                  <w:divBdr>
                    <w:top w:val="none" w:sz="0" w:space="0" w:color="auto"/>
                    <w:left w:val="none" w:sz="0" w:space="0" w:color="auto"/>
                    <w:bottom w:val="none" w:sz="0" w:space="0" w:color="auto"/>
                    <w:right w:val="none" w:sz="0" w:space="0" w:color="auto"/>
                  </w:divBdr>
                  <w:divsChild>
                    <w:div w:id="199051755">
                      <w:marLeft w:val="450"/>
                      <w:marRight w:val="0"/>
                      <w:marTop w:val="0"/>
                      <w:marBottom w:val="0"/>
                      <w:divBdr>
                        <w:top w:val="none" w:sz="0" w:space="0" w:color="auto"/>
                        <w:left w:val="none" w:sz="0" w:space="0" w:color="auto"/>
                        <w:bottom w:val="none" w:sz="0" w:space="0" w:color="auto"/>
                        <w:right w:val="none" w:sz="0" w:space="0" w:color="auto"/>
                      </w:divBdr>
                      <w:divsChild>
                        <w:div w:id="1150370164">
                          <w:marLeft w:val="0"/>
                          <w:marRight w:val="0"/>
                          <w:marTop w:val="0"/>
                          <w:marBottom w:val="0"/>
                          <w:divBdr>
                            <w:top w:val="none" w:sz="0" w:space="0" w:color="auto"/>
                            <w:left w:val="none" w:sz="0" w:space="0" w:color="auto"/>
                            <w:bottom w:val="none" w:sz="0" w:space="0" w:color="auto"/>
                            <w:right w:val="none" w:sz="0" w:space="0" w:color="auto"/>
                          </w:divBdr>
                          <w:divsChild>
                            <w:div w:id="10440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748596">
      <w:bodyDiv w:val="1"/>
      <w:marLeft w:val="0"/>
      <w:marRight w:val="0"/>
      <w:marTop w:val="0"/>
      <w:marBottom w:val="0"/>
      <w:divBdr>
        <w:top w:val="none" w:sz="0" w:space="0" w:color="auto"/>
        <w:left w:val="none" w:sz="0" w:space="0" w:color="auto"/>
        <w:bottom w:val="none" w:sz="0" w:space="0" w:color="auto"/>
        <w:right w:val="none" w:sz="0" w:space="0" w:color="auto"/>
      </w:divBdr>
    </w:div>
    <w:div w:id="564534011">
      <w:bodyDiv w:val="1"/>
      <w:marLeft w:val="0"/>
      <w:marRight w:val="0"/>
      <w:marTop w:val="0"/>
      <w:marBottom w:val="0"/>
      <w:divBdr>
        <w:top w:val="none" w:sz="0" w:space="0" w:color="auto"/>
        <w:left w:val="none" w:sz="0" w:space="0" w:color="auto"/>
        <w:bottom w:val="none" w:sz="0" w:space="0" w:color="auto"/>
        <w:right w:val="none" w:sz="0" w:space="0" w:color="auto"/>
      </w:divBdr>
    </w:div>
    <w:div w:id="574706787">
      <w:bodyDiv w:val="1"/>
      <w:marLeft w:val="0"/>
      <w:marRight w:val="0"/>
      <w:marTop w:val="0"/>
      <w:marBottom w:val="0"/>
      <w:divBdr>
        <w:top w:val="none" w:sz="0" w:space="0" w:color="auto"/>
        <w:left w:val="none" w:sz="0" w:space="0" w:color="auto"/>
        <w:bottom w:val="none" w:sz="0" w:space="0" w:color="auto"/>
        <w:right w:val="none" w:sz="0" w:space="0" w:color="auto"/>
      </w:divBdr>
      <w:divsChild>
        <w:div w:id="2091923381">
          <w:marLeft w:val="0"/>
          <w:marRight w:val="0"/>
          <w:marTop w:val="0"/>
          <w:marBottom w:val="0"/>
          <w:divBdr>
            <w:top w:val="none" w:sz="0" w:space="0" w:color="auto"/>
            <w:left w:val="none" w:sz="0" w:space="0" w:color="auto"/>
            <w:bottom w:val="none" w:sz="0" w:space="0" w:color="auto"/>
            <w:right w:val="none" w:sz="0" w:space="0" w:color="auto"/>
          </w:divBdr>
          <w:divsChild>
            <w:div w:id="171536255">
              <w:marLeft w:val="0"/>
              <w:marRight w:val="0"/>
              <w:marTop w:val="0"/>
              <w:marBottom w:val="0"/>
              <w:divBdr>
                <w:top w:val="none" w:sz="0" w:space="0" w:color="auto"/>
                <w:left w:val="none" w:sz="0" w:space="0" w:color="auto"/>
                <w:bottom w:val="none" w:sz="0" w:space="0" w:color="auto"/>
                <w:right w:val="none" w:sz="0" w:space="0" w:color="auto"/>
              </w:divBdr>
              <w:divsChild>
                <w:div w:id="14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614445">
      <w:bodyDiv w:val="1"/>
      <w:marLeft w:val="0"/>
      <w:marRight w:val="0"/>
      <w:marTop w:val="0"/>
      <w:marBottom w:val="0"/>
      <w:divBdr>
        <w:top w:val="none" w:sz="0" w:space="0" w:color="auto"/>
        <w:left w:val="none" w:sz="0" w:space="0" w:color="auto"/>
        <w:bottom w:val="none" w:sz="0" w:space="0" w:color="auto"/>
        <w:right w:val="none" w:sz="0" w:space="0" w:color="auto"/>
      </w:divBdr>
    </w:div>
    <w:div w:id="1146975434">
      <w:bodyDiv w:val="1"/>
      <w:marLeft w:val="0"/>
      <w:marRight w:val="0"/>
      <w:marTop w:val="0"/>
      <w:marBottom w:val="0"/>
      <w:divBdr>
        <w:top w:val="none" w:sz="0" w:space="0" w:color="auto"/>
        <w:left w:val="none" w:sz="0" w:space="0" w:color="auto"/>
        <w:bottom w:val="none" w:sz="0" w:space="0" w:color="auto"/>
        <w:right w:val="none" w:sz="0" w:space="0" w:color="auto"/>
      </w:divBdr>
    </w:div>
    <w:div w:id="1260722624">
      <w:bodyDiv w:val="1"/>
      <w:marLeft w:val="0"/>
      <w:marRight w:val="0"/>
      <w:marTop w:val="0"/>
      <w:marBottom w:val="0"/>
      <w:divBdr>
        <w:top w:val="none" w:sz="0" w:space="0" w:color="auto"/>
        <w:left w:val="none" w:sz="0" w:space="0" w:color="auto"/>
        <w:bottom w:val="none" w:sz="0" w:space="0" w:color="auto"/>
        <w:right w:val="none" w:sz="0" w:space="0" w:color="auto"/>
      </w:divBdr>
    </w:div>
    <w:div w:id="1378316699">
      <w:bodyDiv w:val="1"/>
      <w:marLeft w:val="0"/>
      <w:marRight w:val="0"/>
      <w:marTop w:val="0"/>
      <w:marBottom w:val="0"/>
      <w:divBdr>
        <w:top w:val="none" w:sz="0" w:space="0" w:color="auto"/>
        <w:left w:val="none" w:sz="0" w:space="0" w:color="auto"/>
        <w:bottom w:val="none" w:sz="0" w:space="0" w:color="auto"/>
        <w:right w:val="none" w:sz="0" w:space="0" w:color="auto"/>
      </w:divBdr>
    </w:div>
    <w:div w:id="1512377452">
      <w:bodyDiv w:val="1"/>
      <w:marLeft w:val="0"/>
      <w:marRight w:val="0"/>
      <w:marTop w:val="0"/>
      <w:marBottom w:val="0"/>
      <w:divBdr>
        <w:top w:val="none" w:sz="0" w:space="0" w:color="auto"/>
        <w:left w:val="none" w:sz="0" w:space="0" w:color="auto"/>
        <w:bottom w:val="none" w:sz="0" w:space="0" w:color="auto"/>
        <w:right w:val="none" w:sz="0" w:space="0" w:color="auto"/>
      </w:divBdr>
    </w:div>
    <w:div w:id="1696688059">
      <w:bodyDiv w:val="1"/>
      <w:marLeft w:val="0"/>
      <w:marRight w:val="0"/>
      <w:marTop w:val="0"/>
      <w:marBottom w:val="0"/>
      <w:divBdr>
        <w:top w:val="none" w:sz="0" w:space="0" w:color="auto"/>
        <w:left w:val="none" w:sz="0" w:space="0" w:color="auto"/>
        <w:bottom w:val="none" w:sz="0" w:space="0" w:color="auto"/>
        <w:right w:val="none" w:sz="0" w:space="0" w:color="auto"/>
      </w:divBdr>
    </w:div>
    <w:div w:id="1884172716">
      <w:bodyDiv w:val="1"/>
      <w:marLeft w:val="0"/>
      <w:marRight w:val="0"/>
      <w:marTop w:val="0"/>
      <w:marBottom w:val="0"/>
      <w:divBdr>
        <w:top w:val="none" w:sz="0" w:space="0" w:color="auto"/>
        <w:left w:val="none" w:sz="0" w:space="0" w:color="auto"/>
        <w:bottom w:val="none" w:sz="0" w:space="0" w:color="auto"/>
        <w:right w:val="none" w:sz="0" w:space="0" w:color="auto"/>
      </w:divBdr>
    </w:div>
    <w:div w:id="206644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F5F17-FB88-4F99-8FCD-D76894139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5369</Words>
  <Characters>30604</Characters>
  <Application>Microsoft Office Word</Application>
  <DocSecurity>0</DocSecurity>
  <Lines>255</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35902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22</cp:revision>
  <cp:lastPrinted>2017-11-27T07:37:00Z</cp:lastPrinted>
  <dcterms:created xsi:type="dcterms:W3CDTF">2017-03-30T09:44:00Z</dcterms:created>
  <dcterms:modified xsi:type="dcterms:W3CDTF">2020-02-24T08:46:00Z</dcterms:modified>
</cp:coreProperties>
</file>